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2E66E" w14:textId="0C0A889D"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0043F8">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1A697172"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05F37">
        <w:rPr>
          <w:b/>
          <w:bCs/>
          <w:sz w:val="28"/>
          <w:szCs w:val="28"/>
        </w:rPr>
        <w:t>4</w:t>
      </w:r>
      <w:r w:rsidR="001901D0">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3B653835" w:rsidR="00BC4945" w:rsidRPr="00BC4945" w:rsidRDefault="001901D0" w:rsidP="00BC4945">
      <w:pPr>
        <w:spacing w:before="120" w:after="120" w:line="360" w:lineRule="auto"/>
        <w:jc w:val="both"/>
        <w:rPr>
          <w:b/>
          <w:bCs/>
          <w:color w:val="000000"/>
          <w:sz w:val="28"/>
          <w:szCs w:val="28"/>
        </w:rPr>
      </w:pPr>
      <w:bookmarkStart w:id="0" w:name="_Hlk112328049"/>
      <w:bookmarkStart w:id="1" w:name="_Hlk76725034"/>
      <w:bookmarkStart w:id="2" w:name="_Hlk77851818"/>
      <w:bookmarkStart w:id="3" w:name="_Hlk86421363"/>
      <w:r w:rsidRPr="001901D0">
        <w:rPr>
          <w:b/>
          <w:bCs/>
          <w:color w:val="000000"/>
          <w:sz w:val="28"/>
          <w:szCs w:val="28"/>
        </w:rPr>
        <w:t>EL PROCESO CONCURSAL (I)</w:t>
      </w:r>
      <w:r>
        <w:rPr>
          <w:b/>
          <w:bCs/>
          <w:color w:val="000000"/>
          <w:sz w:val="28"/>
          <w:szCs w:val="28"/>
        </w:rPr>
        <w:t>:</w:t>
      </w:r>
      <w:r w:rsidRPr="001901D0">
        <w:rPr>
          <w:b/>
          <w:bCs/>
          <w:color w:val="000000"/>
          <w:sz w:val="28"/>
          <w:szCs w:val="28"/>
        </w:rPr>
        <w:t xml:space="preserve"> SECCIONES EN LAS QUE SE ARTICULA EL PROCESO CONCURSAL</w:t>
      </w:r>
      <w:bookmarkEnd w:id="0"/>
      <w:r w:rsidRPr="001901D0">
        <w:rPr>
          <w:b/>
          <w:bCs/>
          <w:color w:val="000000"/>
          <w:sz w:val="28"/>
          <w:szCs w:val="28"/>
        </w:rPr>
        <w:t xml:space="preserve">. EL JUEZ DEL CONCURSO: JURISDICCIÓN Y COMPETENCIA. </w:t>
      </w:r>
      <w:ins w:id="4" w:author="José Marí Olano" w:date="2025-03-17T17:17:00Z" w16du:dateUtc="2025-03-17T16:17:00Z">
        <w:r w:rsidR="001C506B">
          <w:rPr>
            <w:b/>
            <w:bCs/>
            <w:color w:val="000000"/>
            <w:sz w:val="28"/>
            <w:szCs w:val="28"/>
          </w:rPr>
          <w:t xml:space="preserve">LA ADMINISTRACIÓN CONCURSAL. </w:t>
        </w:r>
      </w:ins>
      <w:r w:rsidRPr="001901D0">
        <w:rPr>
          <w:b/>
          <w:bCs/>
          <w:color w:val="000000"/>
          <w:sz w:val="28"/>
          <w:szCs w:val="28"/>
        </w:rPr>
        <w:t>LA PROVISIÓN DE LA SOLICITUD DE CONCURSO. EL AUTO DE DECLARACIÓN DE CONCURSO</w:t>
      </w:r>
      <w:del w:id="5" w:author="José Marí Olano" w:date="2025-03-17T17:17:00Z" w16du:dateUtc="2025-03-17T16:17:00Z">
        <w:r w:rsidRPr="001901D0">
          <w:rPr>
            <w:b/>
            <w:bCs/>
            <w:color w:val="000000"/>
            <w:sz w:val="28"/>
            <w:szCs w:val="28"/>
          </w:rPr>
          <w:delText>:</w:delText>
        </w:r>
      </w:del>
      <w:ins w:id="6" w:author="José Marí Olano" w:date="2025-03-17T17:17:00Z" w16du:dateUtc="2025-03-17T16:17:00Z">
        <w:r w:rsidR="007374AA">
          <w:rPr>
            <w:b/>
            <w:bCs/>
            <w:color w:val="000000"/>
            <w:sz w:val="28"/>
            <w:szCs w:val="28"/>
          </w:rPr>
          <w:t>. EL</w:t>
        </w:r>
      </w:ins>
      <w:r w:rsidRPr="001901D0">
        <w:rPr>
          <w:b/>
          <w:bCs/>
          <w:color w:val="000000"/>
          <w:sz w:val="28"/>
          <w:szCs w:val="28"/>
        </w:rPr>
        <w:t xml:space="preserve"> RÉGIMEN DE PUBLICIDAD REGISTRAL; EL REGISTRO PÚBLICO CONCURSAL</w:t>
      </w:r>
      <w:del w:id="7" w:author="José Marí Olano" w:date="2025-03-17T17:17:00Z" w16du:dateUtc="2025-03-17T16:17:00Z">
        <w:r w:rsidRPr="001901D0">
          <w:rPr>
            <w:b/>
            <w:bCs/>
            <w:color w:val="000000"/>
            <w:sz w:val="28"/>
            <w:szCs w:val="28"/>
          </w:rPr>
          <w:delText>. LOS CONCURSOS CONEXOS</w:delText>
        </w:r>
      </w:del>
      <w:r w:rsidR="007374AA">
        <w:rPr>
          <w:b/>
          <w:bCs/>
          <w:color w:val="000000"/>
          <w:sz w:val="28"/>
          <w:szCs w:val="28"/>
        </w:rPr>
        <w:t>.</w:t>
      </w:r>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451E88F6" w14:textId="044898DF" w:rsidR="00DD5865" w:rsidRDefault="001901D0" w:rsidP="00693C5D">
      <w:pPr>
        <w:spacing w:before="120" w:after="120" w:line="360" w:lineRule="auto"/>
        <w:jc w:val="both"/>
        <w:rPr>
          <w:spacing w:val="-3"/>
        </w:rPr>
      </w:pPr>
      <w:r w:rsidRPr="001901D0">
        <w:rPr>
          <w:b/>
          <w:bCs/>
          <w:spacing w:val="-3"/>
        </w:rPr>
        <w:t>EL PROCESO CONCURSAL (I): SECCIONES EN LAS QUE SE ARTICULA EL PROCESO CONCURSAL</w:t>
      </w:r>
      <w:r w:rsidR="006912F6" w:rsidRPr="006912F6">
        <w:rPr>
          <w:b/>
          <w:bCs/>
          <w:spacing w:val="-3"/>
        </w:rPr>
        <w:t>.</w:t>
      </w:r>
    </w:p>
    <w:p w14:paraId="49FD2E66" w14:textId="2925A2A6" w:rsidR="00A87F15" w:rsidRDefault="006D28F4" w:rsidP="0024299A">
      <w:pPr>
        <w:spacing w:before="120" w:after="120" w:line="360" w:lineRule="auto"/>
        <w:ind w:firstLine="708"/>
        <w:jc w:val="both"/>
        <w:rPr>
          <w:spacing w:val="-3"/>
        </w:rPr>
      </w:pPr>
      <w:r>
        <w:rPr>
          <w:spacing w:val="-3"/>
        </w:rPr>
        <w:t>Aunque tradicionalmente se ha</w:t>
      </w:r>
      <w:r w:rsidR="004A42D0">
        <w:rPr>
          <w:spacing w:val="-3"/>
        </w:rPr>
        <w:t xml:space="preserve"> considerado</w:t>
      </w:r>
      <w:r>
        <w:rPr>
          <w:spacing w:val="-3"/>
        </w:rPr>
        <w:t xml:space="preserve"> a</w:t>
      </w:r>
      <w:r w:rsidR="009F1378">
        <w:rPr>
          <w:spacing w:val="-3"/>
        </w:rPr>
        <w:t xml:space="preserve">l concurso de acreedores </w:t>
      </w:r>
      <w:r w:rsidR="0048698D">
        <w:rPr>
          <w:spacing w:val="-3"/>
        </w:rPr>
        <w:t xml:space="preserve">como un proceso </w:t>
      </w:r>
      <w:r w:rsidR="004A42D0">
        <w:rPr>
          <w:spacing w:val="-3"/>
        </w:rPr>
        <w:t xml:space="preserve">civil </w:t>
      </w:r>
      <w:r w:rsidR="00636CC5">
        <w:rPr>
          <w:spacing w:val="-3"/>
        </w:rPr>
        <w:t xml:space="preserve">especial </w:t>
      </w:r>
      <w:r w:rsidR="0048698D">
        <w:rPr>
          <w:spacing w:val="-3"/>
        </w:rPr>
        <w:t xml:space="preserve">de ejecución </w:t>
      </w:r>
      <w:r w:rsidR="00636CC5">
        <w:rPr>
          <w:spacing w:val="-3"/>
        </w:rPr>
        <w:t>univers</w:t>
      </w:r>
      <w:r w:rsidR="0048698D">
        <w:rPr>
          <w:spacing w:val="-3"/>
        </w:rPr>
        <w:t>al, la doctrina moderna, especialmente desde la aprobación de la Ley Concursal en el año 2003</w:t>
      </w:r>
      <w:r w:rsidR="00244181">
        <w:rPr>
          <w:spacing w:val="-3"/>
        </w:rPr>
        <w:t xml:space="preserve">, considera que </w:t>
      </w:r>
      <w:r w:rsidR="007B6478">
        <w:rPr>
          <w:spacing w:val="-3"/>
        </w:rPr>
        <w:t xml:space="preserve">existen diferencias notorias entre el </w:t>
      </w:r>
      <w:r w:rsidR="00B76CCF" w:rsidRPr="00B76CCF">
        <w:rPr>
          <w:spacing w:val="-3"/>
        </w:rPr>
        <w:t>proces</w:t>
      </w:r>
      <w:r w:rsidR="00B76CCF">
        <w:rPr>
          <w:spacing w:val="-3"/>
        </w:rPr>
        <w:t>o</w:t>
      </w:r>
      <w:r w:rsidR="00B76CCF" w:rsidRPr="00B76CCF">
        <w:rPr>
          <w:spacing w:val="-3"/>
        </w:rPr>
        <w:t xml:space="preserve"> civil y el </w:t>
      </w:r>
      <w:r w:rsidR="00B76CCF">
        <w:rPr>
          <w:spacing w:val="-3"/>
        </w:rPr>
        <w:t>concursal, entre las qu</w:t>
      </w:r>
      <w:r w:rsidR="00A87F15">
        <w:rPr>
          <w:spacing w:val="-3"/>
        </w:rPr>
        <w:t>e autores como Cortés Domínguez o de la Oliva Santos destacan las siguientes:</w:t>
      </w:r>
    </w:p>
    <w:p w14:paraId="7FF3EE01" w14:textId="3D09E856" w:rsidR="00151E99" w:rsidRPr="00CC238C" w:rsidRDefault="0013650C" w:rsidP="009728C0">
      <w:pPr>
        <w:pStyle w:val="Prrafodelista"/>
        <w:numPr>
          <w:ilvl w:val="0"/>
          <w:numId w:val="2"/>
        </w:numPr>
        <w:spacing w:before="120" w:after="120" w:line="360" w:lineRule="auto"/>
        <w:ind w:left="993" w:hanging="284"/>
        <w:jc w:val="both"/>
        <w:rPr>
          <w:spacing w:val="-3"/>
        </w:rPr>
      </w:pPr>
      <w:r>
        <w:rPr>
          <w:spacing w:val="-3"/>
        </w:rPr>
        <w:t>Su finalidad, que en no pocas ocasiones no va dirigida a ejecutar el patrimonio del concursado, sino precisamente a evitar tal ejecución</w:t>
      </w:r>
      <w:r w:rsidR="00151E99">
        <w:rPr>
          <w:spacing w:val="-3"/>
        </w:rPr>
        <w:t xml:space="preserve"> o incluso a </w:t>
      </w:r>
      <w:r w:rsidR="00CC238C">
        <w:rPr>
          <w:spacing w:val="-3"/>
        </w:rPr>
        <w:t xml:space="preserve">eludir el concurso, como ocurre con la regulación del </w:t>
      </w:r>
      <w:proofErr w:type="spellStart"/>
      <w:r w:rsidR="00CC238C">
        <w:rPr>
          <w:spacing w:val="-3"/>
        </w:rPr>
        <w:t>preconcurso</w:t>
      </w:r>
      <w:proofErr w:type="spellEnd"/>
      <w:r w:rsidR="00CC238C">
        <w:rPr>
          <w:spacing w:val="-3"/>
        </w:rPr>
        <w:t xml:space="preserve"> o de la reestructuración.</w:t>
      </w:r>
    </w:p>
    <w:p w14:paraId="758B910F" w14:textId="6B890AE6" w:rsidR="003203CB" w:rsidRPr="00C41F78" w:rsidRDefault="00150807" w:rsidP="009728C0">
      <w:pPr>
        <w:pStyle w:val="Prrafodelista"/>
        <w:numPr>
          <w:ilvl w:val="0"/>
          <w:numId w:val="2"/>
        </w:numPr>
        <w:spacing w:before="120" w:after="120" w:line="360" w:lineRule="auto"/>
        <w:ind w:left="993" w:hanging="284"/>
        <w:jc w:val="both"/>
        <w:rPr>
          <w:spacing w:val="-3"/>
        </w:rPr>
      </w:pPr>
      <w:r w:rsidRPr="00C41F78">
        <w:rPr>
          <w:spacing w:val="-3"/>
        </w:rPr>
        <w:t>La inexistencia de partes en sentido estricto</w:t>
      </w:r>
      <w:r w:rsidR="003203CB" w:rsidRPr="00C41F78">
        <w:rPr>
          <w:spacing w:val="-3"/>
        </w:rPr>
        <w:t>.</w:t>
      </w:r>
    </w:p>
    <w:p w14:paraId="4AF0C815" w14:textId="349B46F5" w:rsidR="003203CB" w:rsidRPr="00C41F78" w:rsidRDefault="003203CB" w:rsidP="009728C0">
      <w:pPr>
        <w:pStyle w:val="Prrafodelista"/>
        <w:numPr>
          <w:ilvl w:val="0"/>
          <w:numId w:val="2"/>
        </w:numPr>
        <w:spacing w:before="120" w:after="120" w:line="360" w:lineRule="auto"/>
        <w:ind w:left="993" w:hanging="284"/>
        <w:jc w:val="both"/>
        <w:rPr>
          <w:spacing w:val="-3"/>
        </w:rPr>
      </w:pPr>
      <w:r w:rsidRPr="00C41F78">
        <w:rPr>
          <w:spacing w:val="-3"/>
        </w:rPr>
        <w:t>La</w:t>
      </w:r>
      <w:r w:rsidR="00B76CCF" w:rsidRPr="00C41F78">
        <w:rPr>
          <w:spacing w:val="-3"/>
        </w:rPr>
        <w:t xml:space="preserve"> competencia del juez del concurso</w:t>
      </w:r>
      <w:r w:rsidRPr="00C41F78">
        <w:rPr>
          <w:spacing w:val="-3"/>
        </w:rPr>
        <w:t>, que excede</w:t>
      </w:r>
      <w:r w:rsidR="00B76CCF" w:rsidRPr="00C41F78">
        <w:rPr>
          <w:spacing w:val="-3"/>
        </w:rPr>
        <w:t xml:space="preserve"> </w:t>
      </w:r>
      <w:r w:rsidRPr="00C41F78">
        <w:rPr>
          <w:spacing w:val="-3"/>
        </w:rPr>
        <w:t xml:space="preserve">del ámbito </w:t>
      </w:r>
      <w:r w:rsidR="00575A06">
        <w:rPr>
          <w:spacing w:val="-3"/>
        </w:rPr>
        <w:t xml:space="preserve">propiamente </w:t>
      </w:r>
      <w:r w:rsidRPr="00C41F78">
        <w:rPr>
          <w:spacing w:val="-3"/>
        </w:rPr>
        <w:t>civil.</w:t>
      </w:r>
    </w:p>
    <w:p w14:paraId="75FF7716" w14:textId="14BD19D4" w:rsidR="006D28F4" w:rsidRPr="00C41F78" w:rsidRDefault="006513A0" w:rsidP="009728C0">
      <w:pPr>
        <w:pStyle w:val="Prrafodelista"/>
        <w:numPr>
          <w:ilvl w:val="0"/>
          <w:numId w:val="2"/>
        </w:numPr>
        <w:spacing w:before="120" w:after="120" w:line="360" w:lineRule="auto"/>
        <w:ind w:left="993" w:hanging="284"/>
        <w:jc w:val="both"/>
        <w:rPr>
          <w:spacing w:val="-3"/>
        </w:rPr>
      </w:pPr>
      <w:r w:rsidRPr="00C41F78">
        <w:rPr>
          <w:spacing w:val="-3"/>
        </w:rPr>
        <w:t>E</w:t>
      </w:r>
      <w:r w:rsidR="00B76CCF" w:rsidRPr="00C41F78">
        <w:rPr>
          <w:spacing w:val="-3"/>
        </w:rPr>
        <w:t xml:space="preserve">l </w:t>
      </w:r>
      <w:r w:rsidR="007E58D9">
        <w:rPr>
          <w:spacing w:val="-3"/>
        </w:rPr>
        <w:t xml:space="preserve">propio procedimiento, que </w:t>
      </w:r>
      <w:r w:rsidR="00B76CCF" w:rsidRPr="00C41F78">
        <w:rPr>
          <w:spacing w:val="-3"/>
        </w:rPr>
        <w:t xml:space="preserve">se divide en secciones, </w:t>
      </w:r>
      <w:r w:rsidR="007E58D9">
        <w:rPr>
          <w:spacing w:val="-3"/>
        </w:rPr>
        <w:t xml:space="preserve">desconocidas </w:t>
      </w:r>
      <w:r w:rsidR="00B76CCF" w:rsidRPr="00C41F78">
        <w:rPr>
          <w:spacing w:val="-3"/>
        </w:rPr>
        <w:t>en</w:t>
      </w:r>
      <w:r w:rsidRPr="00C41F78">
        <w:rPr>
          <w:spacing w:val="-3"/>
        </w:rPr>
        <w:t xml:space="preserve"> </w:t>
      </w:r>
      <w:r w:rsidR="00B76CCF" w:rsidRPr="00C41F78">
        <w:rPr>
          <w:spacing w:val="-3"/>
        </w:rPr>
        <w:t>el proceso civil, exist</w:t>
      </w:r>
      <w:r w:rsidRPr="00C41F78">
        <w:rPr>
          <w:spacing w:val="-3"/>
        </w:rPr>
        <w:t>i</w:t>
      </w:r>
      <w:r w:rsidR="00B76CCF" w:rsidRPr="00C41F78">
        <w:rPr>
          <w:spacing w:val="-3"/>
        </w:rPr>
        <w:t>en</w:t>
      </w:r>
      <w:r w:rsidRPr="00C41F78">
        <w:rPr>
          <w:spacing w:val="-3"/>
        </w:rPr>
        <w:t>do</w:t>
      </w:r>
      <w:r w:rsidR="00B76CCF" w:rsidRPr="00C41F78">
        <w:rPr>
          <w:spacing w:val="-3"/>
        </w:rPr>
        <w:t xml:space="preserve"> procedimientos declarativos dentro del propio proceso</w:t>
      </w:r>
      <w:r w:rsidRPr="00C41F78">
        <w:rPr>
          <w:spacing w:val="-3"/>
        </w:rPr>
        <w:t xml:space="preserve"> concursal.</w:t>
      </w:r>
    </w:p>
    <w:p w14:paraId="6130C384" w14:textId="3F7E1302" w:rsidR="006D28F4" w:rsidRDefault="00182D55" w:rsidP="0024299A">
      <w:pPr>
        <w:spacing w:before="120" w:after="120" w:line="360" w:lineRule="auto"/>
        <w:ind w:firstLine="708"/>
        <w:jc w:val="both"/>
        <w:rPr>
          <w:spacing w:val="-3"/>
        </w:rPr>
      </w:pPr>
      <w:r>
        <w:rPr>
          <w:spacing w:val="-3"/>
        </w:rPr>
        <w:lastRenderedPageBreak/>
        <w:t xml:space="preserve">Desde este punto de vista, </w:t>
      </w:r>
      <w:r w:rsidR="00A7237A">
        <w:rPr>
          <w:spacing w:val="-3"/>
        </w:rPr>
        <w:t xml:space="preserve">no son pocos los autores que consideran que el derecho procesal concursal </w:t>
      </w:r>
      <w:r w:rsidR="0061780E">
        <w:rPr>
          <w:spacing w:val="-3"/>
        </w:rPr>
        <w:t xml:space="preserve">es autónomo respecto de las normas que regulan el proceso del resto de </w:t>
      </w:r>
      <w:r w:rsidR="003248B6">
        <w:rPr>
          <w:spacing w:val="-3"/>
        </w:rPr>
        <w:t>órdenes jurisdiccionales.</w:t>
      </w:r>
    </w:p>
    <w:p w14:paraId="1F58F9CD" w14:textId="2B246DFF" w:rsidR="006D28F4" w:rsidRDefault="003248B6" w:rsidP="0024299A">
      <w:pPr>
        <w:spacing w:before="120" w:after="120" w:line="360" w:lineRule="auto"/>
        <w:ind w:firstLine="708"/>
        <w:jc w:val="both"/>
        <w:rPr>
          <w:spacing w:val="-3"/>
        </w:rPr>
      </w:pPr>
      <w:r>
        <w:rPr>
          <w:spacing w:val="-3"/>
        </w:rPr>
        <w:t xml:space="preserve">El </w:t>
      </w:r>
      <w:r w:rsidR="00AF4F85">
        <w:rPr>
          <w:spacing w:val="-3"/>
        </w:rPr>
        <w:t>proceso concursal está regulado</w:t>
      </w:r>
      <w:r w:rsidR="0031798C">
        <w:rPr>
          <w:spacing w:val="-3"/>
        </w:rPr>
        <w:t xml:space="preserve"> fundamentalmente</w:t>
      </w:r>
      <w:r w:rsidR="00AF4F85">
        <w:rPr>
          <w:spacing w:val="-3"/>
        </w:rPr>
        <w:t xml:space="preserve"> en la Ley Orgánica del Poder Judicial de 1 de julio de 1985, modificad</w:t>
      </w:r>
      <w:r w:rsidR="002018D5">
        <w:rPr>
          <w:spacing w:val="-3"/>
        </w:rPr>
        <w:t>a en este punto por la Ley Orgánica</w:t>
      </w:r>
      <w:r w:rsidR="004B3905">
        <w:rPr>
          <w:spacing w:val="-3"/>
        </w:rPr>
        <w:t xml:space="preserve"> de 27 de julio de 2022</w:t>
      </w:r>
      <w:r w:rsidR="002018D5">
        <w:rPr>
          <w:spacing w:val="-3"/>
        </w:rPr>
        <w:t xml:space="preserve">, y por el texto refundido de la Ley Concursal de </w:t>
      </w:r>
      <w:r w:rsidR="00FF2EA3">
        <w:rPr>
          <w:spacing w:val="-3"/>
        </w:rPr>
        <w:t>5 de mayo de 2020</w:t>
      </w:r>
      <w:r w:rsidR="002018D5">
        <w:rPr>
          <w:spacing w:val="-3"/>
        </w:rPr>
        <w:t>, profundamente modificad</w:t>
      </w:r>
      <w:r w:rsidR="00FF2EA3">
        <w:rPr>
          <w:spacing w:val="-3"/>
        </w:rPr>
        <w:t>o</w:t>
      </w:r>
      <w:r w:rsidR="002018D5">
        <w:rPr>
          <w:spacing w:val="-3"/>
        </w:rPr>
        <w:t xml:space="preserve"> por la Ley de </w:t>
      </w:r>
      <w:r w:rsidR="00192D81">
        <w:rPr>
          <w:spacing w:val="-3"/>
        </w:rPr>
        <w:t>5</w:t>
      </w:r>
      <w:r w:rsidR="002018D5">
        <w:rPr>
          <w:spacing w:val="-3"/>
        </w:rPr>
        <w:t xml:space="preserve"> de septiembre de 2022</w:t>
      </w:r>
      <w:r w:rsidR="00FF2EA3">
        <w:rPr>
          <w:spacing w:val="-3"/>
        </w:rPr>
        <w:t xml:space="preserve">, cuyas normas son aplicables </w:t>
      </w:r>
      <w:r w:rsidR="00DF2E09">
        <w:rPr>
          <w:spacing w:val="-3"/>
        </w:rPr>
        <w:t>tanto a los deudores civiles como a los mercantiles, y</w:t>
      </w:r>
      <w:r w:rsidR="004701A7">
        <w:rPr>
          <w:spacing w:val="-3"/>
        </w:rPr>
        <w:t>a hayan incurrido en falta transitoria de liquidez o insolvencia</w:t>
      </w:r>
      <w:r w:rsidR="00570A91">
        <w:rPr>
          <w:spacing w:val="-3"/>
        </w:rPr>
        <w:t xml:space="preserve">, </w:t>
      </w:r>
      <w:r w:rsidR="009C1C9F">
        <w:rPr>
          <w:spacing w:val="-3"/>
        </w:rPr>
        <w:t>sea ésta</w:t>
      </w:r>
      <w:r w:rsidR="004701A7">
        <w:rPr>
          <w:spacing w:val="-3"/>
        </w:rPr>
        <w:t xml:space="preserve"> provisional, </w:t>
      </w:r>
      <w:r w:rsidR="00FF053F">
        <w:rPr>
          <w:spacing w:val="-3"/>
        </w:rPr>
        <w:t>sea</w:t>
      </w:r>
      <w:r w:rsidR="004701A7">
        <w:rPr>
          <w:spacing w:val="-3"/>
        </w:rPr>
        <w:t xml:space="preserve"> </w:t>
      </w:r>
      <w:r w:rsidR="00DF2E09">
        <w:rPr>
          <w:spacing w:val="-3"/>
        </w:rPr>
        <w:t>definitiva.</w:t>
      </w:r>
    </w:p>
    <w:p w14:paraId="19F5B107" w14:textId="77777777" w:rsidR="0024299A" w:rsidRPr="0024299A" w:rsidRDefault="0024299A" w:rsidP="0024299A">
      <w:pPr>
        <w:spacing w:before="120" w:after="120" w:line="360" w:lineRule="auto"/>
        <w:ind w:firstLine="708"/>
        <w:jc w:val="both"/>
        <w:rPr>
          <w:spacing w:val="-3"/>
        </w:rPr>
      </w:pPr>
    </w:p>
    <w:p w14:paraId="15A7E59C" w14:textId="63ED59FE" w:rsidR="0024299A" w:rsidRPr="0024299A" w:rsidRDefault="0024299A" w:rsidP="0024299A">
      <w:pPr>
        <w:spacing w:before="120" w:after="120" w:line="360" w:lineRule="auto"/>
        <w:ind w:firstLine="708"/>
        <w:jc w:val="both"/>
        <w:rPr>
          <w:b/>
          <w:spacing w:val="-3"/>
        </w:rPr>
      </w:pPr>
      <w:r w:rsidRPr="0024299A">
        <w:rPr>
          <w:b/>
          <w:spacing w:val="-3"/>
        </w:rPr>
        <w:t>Secciones en las que se articula el proceso concursal.</w:t>
      </w:r>
    </w:p>
    <w:p w14:paraId="3016C0AE" w14:textId="541F225E" w:rsidR="007F321D" w:rsidRDefault="00820A59" w:rsidP="0024299A">
      <w:pPr>
        <w:spacing w:before="120" w:after="120" w:line="360" w:lineRule="auto"/>
        <w:ind w:firstLine="708"/>
        <w:jc w:val="both"/>
        <w:rPr>
          <w:spacing w:val="-3"/>
        </w:rPr>
      </w:pPr>
      <w:r>
        <w:rPr>
          <w:spacing w:val="-3"/>
        </w:rPr>
        <w:t xml:space="preserve">El procedimiento concursal se divide en tres fases o etapas procesales, las </w:t>
      </w:r>
      <w:proofErr w:type="gramStart"/>
      <w:r w:rsidRPr="00820A59">
        <w:rPr>
          <w:spacing w:val="-3"/>
        </w:rPr>
        <w:t>fase</w:t>
      </w:r>
      <w:r>
        <w:rPr>
          <w:spacing w:val="-3"/>
        </w:rPr>
        <w:t>s</w:t>
      </w:r>
      <w:r w:rsidRPr="00820A59">
        <w:rPr>
          <w:spacing w:val="-3"/>
        </w:rPr>
        <w:t xml:space="preserve"> común</w:t>
      </w:r>
      <w:proofErr w:type="gramEnd"/>
      <w:r w:rsidRPr="00820A59">
        <w:rPr>
          <w:spacing w:val="-3"/>
        </w:rPr>
        <w:t>, de convenio y de liquidación</w:t>
      </w:r>
      <w:r>
        <w:rPr>
          <w:spacing w:val="-3"/>
        </w:rPr>
        <w:t xml:space="preserve">, y </w:t>
      </w:r>
      <w:r w:rsidR="007E38B2">
        <w:rPr>
          <w:spacing w:val="-3"/>
        </w:rPr>
        <w:t xml:space="preserve">a efectos organizativos </w:t>
      </w:r>
      <w:r>
        <w:rPr>
          <w:spacing w:val="-3"/>
        </w:rPr>
        <w:t>en seis secciones</w:t>
      </w:r>
      <w:r w:rsidR="007F321D" w:rsidRPr="007F321D">
        <w:rPr>
          <w:spacing w:val="-3"/>
        </w:rPr>
        <w:t xml:space="preserve"> </w:t>
      </w:r>
      <w:r w:rsidR="007E38B2">
        <w:rPr>
          <w:spacing w:val="-3"/>
        </w:rPr>
        <w:t xml:space="preserve">en las que se </w:t>
      </w:r>
      <w:r w:rsidR="007F321D" w:rsidRPr="007F321D">
        <w:rPr>
          <w:spacing w:val="-3"/>
        </w:rPr>
        <w:t xml:space="preserve">tramitan </w:t>
      </w:r>
      <w:r w:rsidR="00293231">
        <w:rPr>
          <w:spacing w:val="-3"/>
        </w:rPr>
        <w:t xml:space="preserve">en piezas separadas </w:t>
      </w:r>
      <w:r w:rsidR="007F321D" w:rsidRPr="007F321D">
        <w:rPr>
          <w:spacing w:val="-3"/>
        </w:rPr>
        <w:t xml:space="preserve">las distintas actuaciones </w:t>
      </w:r>
      <w:r w:rsidR="00027319">
        <w:rPr>
          <w:spacing w:val="-3"/>
        </w:rPr>
        <w:t xml:space="preserve">concursales, y </w:t>
      </w:r>
      <w:r w:rsidR="007D377F">
        <w:rPr>
          <w:spacing w:val="-3"/>
        </w:rPr>
        <w:t xml:space="preserve">que </w:t>
      </w:r>
      <w:r w:rsidR="00DE2146">
        <w:rPr>
          <w:spacing w:val="-3"/>
        </w:rPr>
        <w:t>conforme al artículo 508 de la Ley Concursal</w:t>
      </w:r>
      <w:r w:rsidR="00B20865">
        <w:rPr>
          <w:spacing w:val="-3"/>
        </w:rPr>
        <w:t xml:space="preserve"> se refieren a:</w:t>
      </w:r>
    </w:p>
    <w:p w14:paraId="234721D8" w14:textId="6CE76426" w:rsidR="00192503" w:rsidRPr="00B436CA" w:rsidRDefault="00192503" w:rsidP="009728C0">
      <w:pPr>
        <w:pStyle w:val="Prrafodelista"/>
        <w:numPr>
          <w:ilvl w:val="0"/>
          <w:numId w:val="3"/>
        </w:numPr>
        <w:spacing w:before="120" w:after="120" w:line="360" w:lineRule="auto"/>
        <w:ind w:left="993" w:hanging="284"/>
        <w:jc w:val="both"/>
        <w:rPr>
          <w:spacing w:val="-3"/>
        </w:rPr>
      </w:pPr>
      <w:r w:rsidRPr="00B436CA">
        <w:rPr>
          <w:spacing w:val="-3"/>
        </w:rPr>
        <w:t>La declaración de concurso.</w:t>
      </w:r>
    </w:p>
    <w:p w14:paraId="1D83D8E2" w14:textId="03FA0496" w:rsidR="00192503" w:rsidRPr="00B436CA" w:rsidRDefault="00192503" w:rsidP="009728C0">
      <w:pPr>
        <w:pStyle w:val="Prrafodelista"/>
        <w:numPr>
          <w:ilvl w:val="0"/>
          <w:numId w:val="3"/>
        </w:numPr>
        <w:spacing w:before="120" w:after="120" w:line="360" w:lineRule="auto"/>
        <w:ind w:left="993" w:hanging="284"/>
        <w:jc w:val="both"/>
        <w:rPr>
          <w:spacing w:val="-3"/>
        </w:rPr>
      </w:pPr>
      <w:r w:rsidRPr="00B436CA">
        <w:rPr>
          <w:spacing w:val="-3"/>
        </w:rPr>
        <w:t>La administración concursal.</w:t>
      </w:r>
    </w:p>
    <w:p w14:paraId="05B2584A" w14:textId="298EAEDB" w:rsidR="0024299A" w:rsidRPr="00B436CA" w:rsidRDefault="00192503" w:rsidP="009728C0">
      <w:pPr>
        <w:pStyle w:val="Prrafodelista"/>
        <w:numPr>
          <w:ilvl w:val="0"/>
          <w:numId w:val="3"/>
        </w:numPr>
        <w:spacing w:before="120" w:after="120" w:line="360" w:lineRule="auto"/>
        <w:ind w:left="993" w:hanging="284"/>
        <w:jc w:val="both"/>
        <w:rPr>
          <w:spacing w:val="-3"/>
        </w:rPr>
      </w:pPr>
      <w:r w:rsidRPr="00B436CA">
        <w:rPr>
          <w:spacing w:val="-3"/>
        </w:rPr>
        <w:t>La masa activa</w:t>
      </w:r>
      <w:r w:rsidR="00051E8B" w:rsidRPr="00B436CA">
        <w:rPr>
          <w:spacing w:val="-3"/>
        </w:rPr>
        <w:t>.</w:t>
      </w:r>
    </w:p>
    <w:p w14:paraId="1E0FCFD2" w14:textId="61D6E285" w:rsidR="00FD792B" w:rsidRPr="00B436CA" w:rsidRDefault="00FD792B" w:rsidP="009728C0">
      <w:pPr>
        <w:pStyle w:val="Prrafodelista"/>
        <w:numPr>
          <w:ilvl w:val="0"/>
          <w:numId w:val="3"/>
        </w:numPr>
        <w:spacing w:before="120" w:after="120" w:line="360" w:lineRule="auto"/>
        <w:ind w:left="993" w:hanging="284"/>
        <w:jc w:val="both"/>
        <w:rPr>
          <w:spacing w:val="-3"/>
        </w:rPr>
      </w:pPr>
      <w:r w:rsidRPr="00B436CA">
        <w:rPr>
          <w:spacing w:val="-3"/>
        </w:rPr>
        <w:t>La masa pasiva.</w:t>
      </w:r>
    </w:p>
    <w:p w14:paraId="4415C5DC" w14:textId="6EE4E3E8" w:rsidR="00FD792B" w:rsidRPr="00B436CA" w:rsidRDefault="00B20865" w:rsidP="009728C0">
      <w:pPr>
        <w:pStyle w:val="Prrafodelista"/>
        <w:numPr>
          <w:ilvl w:val="0"/>
          <w:numId w:val="3"/>
        </w:numPr>
        <w:spacing w:before="120" w:after="120" w:line="360" w:lineRule="auto"/>
        <w:ind w:left="993" w:hanging="284"/>
        <w:jc w:val="both"/>
        <w:rPr>
          <w:spacing w:val="-3"/>
        </w:rPr>
      </w:pPr>
      <w:r>
        <w:rPr>
          <w:spacing w:val="-3"/>
        </w:rPr>
        <w:t xml:space="preserve">El </w:t>
      </w:r>
      <w:r w:rsidR="00FD792B" w:rsidRPr="00B436CA">
        <w:rPr>
          <w:spacing w:val="-3"/>
        </w:rPr>
        <w:t>convenio y la</w:t>
      </w:r>
      <w:r w:rsidR="001F57AA" w:rsidRPr="00B436CA">
        <w:rPr>
          <w:spacing w:val="-3"/>
        </w:rPr>
        <w:t xml:space="preserve"> </w:t>
      </w:r>
      <w:r w:rsidR="00FD792B" w:rsidRPr="00B436CA">
        <w:rPr>
          <w:spacing w:val="-3"/>
        </w:rPr>
        <w:t>liquidación.</w:t>
      </w:r>
    </w:p>
    <w:p w14:paraId="68E21CE4" w14:textId="12C2B473" w:rsidR="00192503" w:rsidRPr="00B436CA" w:rsidRDefault="00FD792B" w:rsidP="009728C0">
      <w:pPr>
        <w:pStyle w:val="Prrafodelista"/>
        <w:numPr>
          <w:ilvl w:val="0"/>
          <w:numId w:val="3"/>
        </w:numPr>
        <w:spacing w:before="120" w:after="120" w:line="360" w:lineRule="auto"/>
        <w:ind w:left="993" w:hanging="284"/>
        <w:jc w:val="both"/>
        <w:rPr>
          <w:spacing w:val="-3"/>
        </w:rPr>
      </w:pPr>
      <w:r w:rsidRPr="00B436CA">
        <w:rPr>
          <w:spacing w:val="-3"/>
        </w:rPr>
        <w:t>La calificación del concurso</w:t>
      </w:r>
      <w:r w:rsidR="00B436CA" w:rsidRPr="00B436CA">
        <w:rPr>
          <w:spacing w:val="-3"/>
        </w:rPr>
        <w:t>.</w:t>
      </w:r>
    </w:p>
    <w:p w14:paraId="4EE97D5E" w14:textId="77777777" w:rsidR="00192503" w:rsidRPr="0024299A" w:rsidRDefault="00192503" w:rsidP="00DE2146">
      <w:pPr>
        <w:spacing w:before="120" w:after="120" w:line="360" w:lineRule="auto"/>
        <w:ind w:firstLine="708"/>
        <w:jc w:val="both"/>
        <w:rPr>
          <w:spacing w:val="-3"/>
        </w:rPr>
      </w:pPr>
    </w:p>
    <w:p w14:paraId="25F1C44F" w14:textId="77777777" w:rsidR="0024299A" w:rsidRPr="0024299A" w:rsidRDefault="0024299A" w:rsidP="0024299A">
      <w:pPr>
        <w:spacing w:before="120" w:after="120" w:line="360" w:lineRule="auto"/>
        <w:jc w:val="both"/>
        <w:rPr>
          <w:b/>
          <w:bCs/>
          <w:spacing w:val="-3"/>
        </w:rPr>
      </w:pPr>
      <w:r w:rsidRPr="0024299A">
        <w:rPr>
          <w:b/>
          <w:bCs/>
          <w:spacing w:val="-3"/>
        </w:rPr>
        <w:t>EL JUEZ DEL CONCURSO: JURISDICCIÓN Y COMPETENCIA.</w:t>
      </w:r>
    </w:p>
    <w:p w14:paraId="702AFDE4" w14:textId="5ADD16EA" w:rsidR="001A77C3" w:rsidRPr="00123187" w:rsidRDefault="00D50218" w:rsidP="00123187">
      <w:pPr>
        <w:spacing w:before="120" w:after="120" w:line="360" w:lineRule="auto"/>
        <w:ind w:firstLine="708"/>
        <w:jc w:val="both"/>
        <w:rPr>
          <w:spacing w:val="-3"/>
        </w:rPr>
      </w:pPr>
      <w:r>
        <w:rPr>
          <w:spacing w:val="-3"/>
        </w:rPr>
        <w:t xml:space="preserve">Conforme a los artículos </w:t>
      </w:r>
      <w:r w:rsidR="0024299A" w:rsidRPr="0024299A">
        <w:rPr>
          <w:spacing w:val="-3"/>
        </w:rPr>
        <w:t>86 ter de la L</w:t>
      </w:r>
      <w:r>
        <w:rPr>
          <w:spacing w:val="-3"/>
        </w:rPr>
        <w:t xml:space="preserve">ey </w:t>
      </w:r>
      <w:r w:rsidR="0024299A" w:rsidRPr="0024299A">
        <w:rPr>
          <w:spacing w:val="-3"/>
        </w:rPr>
        <w:t>O</w:t>
      </w:r>
      <w:r>
        <w:rPr>
          <w:spacing w:val="-3"/>
        </w:rPr>
        <w:t xml:space="preserve">rgánica del </w:t>
      </w:r>
      <w:r w:rsidR="0024299A" w:rsidRPr="0024299A">
        <w:rPr>
          <w:spacing w:val="-3"/>
        </w:rPr>
        <w:t>P</w:t>
      </w:r>
      <w:r>
        <w:rPr>
          <w:spacing w:val="-3"/>
        </w:rPr>
        <w:t xml:space="preserve">oder </w:t>
      </w:r>
      <w:r w:rsidR="0024299A" w:rsidRPr="0024299A">
        <w:rPr>
          <w:spacing w:val="-3"/>
        </w:rPr>
        <w:t>J</w:t>
      </w:r>
      <w:r>
        <w:rPr>
          <w:spacing w:val="-3"/>
        </w:rPr>
        <w:t xml:space="preserve">udicial </w:t>
      </w:r>
      <w:r w:rsidR="00123187">
        <w:rPr>
          <w:spacing w:val="-3"/>
        </w:rPr>
        <w:t xml:space="preserve">y 44 de la Ley </w:t>
      </w:r>
      <w:r w:rsidR="000A2C2D">
        <w:rPr>
          <w:spacing w:val="-3"/>
        </w:rPr>
        <w:t>Concursal</w:t>
      </w:r>
      <w:r w:rsidR="00443801">
        <w:rPr>
          <w:spacing w:val="-3"/>
        </w:rPr>
        <w:t>, son competentes para declarar y tramitar el concurso los</w:t>
      </w:r>
      <w:r w:rsidR="00C905F5">
        <w:rPr>
          <w:spacing w:val="-3"/>
        </w:rPr>
        <w:t xml:space="preserve"> Juzgados</w:t>
      </w:r>
      <w:r w:rsidR="001A77C3" w:rsidRPr="000A1397">
        <w:rPr>
          <w:spacing w:val="-3"/>
        </w:rPr>
        <w:t xml:space="preserve"> de lo </w:t>
      </w:r>
      <w:r w:rsidR="00C905F5">
        <w:rPr>
          <w:spacing w:val="-3"/>
        </w:rPr>
        <w:t>M</w:t>
      </w:r>
      <w:r w:rsidR="001A77C3" w:rsidRPr="000A1397">
        <w:rPr>
          <w:spacing w:val="-3"/>
        </w:rPr>
        <w:t>ercantil</w:t>
      </w:r>
      <w:r w:rsidR="00123187">
        <w:rPr>
          <w:spacing w:val="-3"/>
        </w:rPr>
        <w:t>, los cuales</w:t>
      </w:r>
      <w:r w:rsidR="001A77C3">
        <w:rPr>
          <w:spacing w:val="-3"/>
        </w:rPr>
        <w:t xml:space="preserve"> </w:t>
      </w:r>
      <w:r w:rsidR="001A77C3" w:rsidRPr="000A1397">
        <w:rPr>
          <w:spacing w:val="-3"/>
        </w:rPr>
        <w:t>conoce</w:t>
      </w:r>
      <w:r w:rsidR="001A77C3">
        <w:rPr>
          <w:spacing w:val="-3"/>
        </w:rPr>
        <w:t>n</w:t>
      </w:r>
      <w:r w:rsidR="0024020A">
        <w:rPr>
          <w:spacing w:val="-3"/>
        </w:rPr>
        <w:t xml:space="preserve"> de</w:t>
      </w:r>
      <w:r w:rsidR="001A77C3" w:rsidRPr="00123187">
        <w:rPr>
          <w:spacing w:val="-3"/>
        </w:rPr>
        <w:t xml:space="preserve"> cuantas cuestiones sean de la competencia del orden civil en materia de concurso de acreedores, cualquiera que sea la condición civil o mercantil del deudor, de los planes de reestructuración y del procedimiento especial para microempresas, extendiéndose la jurisdicción del juez del concurso a:</w:t>
      </w:r>
    </w:p>
    <w:p w14:paraId="3C5AFB88" w14:textId="77777777" w:rsidR="001A77C3" w:rsidRDefault="001A77C3" w:rsidP="009728C0">
      <w:pPr>
        <w:pStyle w:val="Prrafodelista"/>
        <w:numPr>
          <w:ilvl w:val="0"/>
          <w:numId w:val="4"/>
        </w:numPr>
        <w:spacing w:before="120" w:after="120" w:line="360" w:lineRule="auto"/>
        <w:ind w:left="993" w:hanging="284"/>
        <w:jc w:val="both"/>
        <w:rPr>
          <w:spacing w:val="-3"/>
        </w:rPr>
      </w:pPr>
      <w:r w:rsidRPr="00314D6B">
        <w:rPr>
          <w:spacing w:val="-3"/>
        </w:rPr>
        <w:t>Las acciones civiles que se dirijan contra el patrimonio del concursado.</w:t>
      </w:r>
    </w:p>
    <w:p w14:paraId="097052DF" w14:textId="77777777" w:rsidR="001A77C3" w:rsidRDefault="001A77C3" w:rsidP="009728C0">
      <w:pPr>
        <w:pStyle w:val="Prrafodelista"/>
        <w:numPr>
          <w:ilvl w:val="0"/>
          <w:numId w:val="4"/>
        </w:numPr>
        <w:spacing w:before="120" w:after="120" w:line="360" w:lineRule="auto"/>
        <w:ind w:left="993" w:hanging="284"/>
        <w:jc w:val="both"/>
        <w:rPr>
          <w:spacing w:val="-3"/>
        </w:rPr>
      </w:pPr>
      <w:r w:rsidRPr="00DD5DD5">
        <w:rPr>
          <w:spacing w:val="-3"/>
        </w:rPr>
        <w:t>Las ejecuciones relativas a créditos concursales o contra la masa sobre los bienes y derechos del concursado integrados en la masa</w:t>
      </w:r>
      <w:r>
        <w:rPr>
          <w:spacing w:val="-3"/>
        </w:rPr>
        <w:t xml:space="preserve"> activa.</w:t>
      </w:r>
    </w:p>
    <w:p w14:paraId="3527ECE9" w14:textId="77777777" w:rsidR="001A77C3" w:rsidRPr="00631EC3" w:rsidRDefault="001A77C3" w:rsidP="009728C0">
      <w:pPr>
        <w:pStyle w:val="Prrafodelista"/>
        <w:numPr>
          <w:ilvl w:val="0"/>
          <w:numId w:val="4"/>
        </w:numPr>
        <w:spacing w:before="120" w:after="120" w:line="360" w:lineRule="auto"/>
        <w:ind w:left="993" w:hanging="284"/>
        <w:jc w:val="both"/>
        <w:rPr>
          <w:spacing w:val="-3"/>
        </w:rPr>
      </w:pPr>
      <w:r w:rsidRPr="00631EC3">
        <w:rPr>
          <w:spacing w:val="-3"/>
        </w:rPr>
        <w:t>La determinación del carácter necesario de un bien o derecho para la continuidad de la actividad del deudor.</w:t>
      </w:r>
    </w:p>
    <w:p w14:paraId="57B86D73" w14:textId="6B94E3FA" w:rsidR="001A77C3" w:rsidRPr="00631EC3" w:rsidRDefault="001A77C3" w:rsidP="009728C0">
      <w:pPr>
        <w:pStyle w:val="Prrafodelista"/>
        <w:numPr>
          <w:ilvl w:val="0"/>
          <w:numId w:val="4"/>
        </w:numPr>
        <w:spacing w:before="120" w:after="120" w:line="360" w:lineRule="auto"/>
        <w:ind w:left="993" w:hanging="284"/>
        <w:jc w:val="both"/>
        <w:rPr>
          <w:spacing w:val="-3"/>
        </w:rPr>
      </w:pPr>
      <w:r w:rsidRPr="00631EC3">
        <w:rPr>
          <w:spacing w:val="-3"/>
        </w:rPr>
        <w:t xml:space="preserve">La declaración de la existencia de sucesión de empresa a efectos laborales y de </w:t>
      </w:r>
      <w:r w:rsidR="004F6F4B">
        <w:rPr>
          <w:spacing w:val="-3"/>
        </w:rPr>
        <w:t>S</w:t>
      </w:r>
      <w:r w:rsidRPr="00631EC3">
        <w:rPr>
          <w:spacing w:val="-3"/>
        </w:rPr>
        <w:t xml:space="preserve">eguridad </w:t>
      </w:r>
      <w:r w:rsidR="004F6F4B">
        <w:rPr>
          <w:spacing w:val="-3"/>
        </w:rPr>
        <w:t>S</w:t>
      </w:r>
      <w:r w:rsidRPr="00631EC3">
        <w:rPr>
          <w:spacing w:val="-3"/>
        </w:rPr>
        <w:t>ocial en los casos de transmisión de unidad productiva</w:t>
      </w:r>
      <w:r>
        <w:rPr>
          <w:spacing w:val="-3"/>
        </w:rPr>
        <w:t>.</w:t>
      </w:r>
    </w:p>
    <w:p w14:paraId="594BC791" w14:textId="77777777" w:rsidR="001A77C3" w:rsidRPr="00314D6B" w:rsidRDefault="001A77C3" w:rsidP="009728C0">
      <w:pPr>
        <w:pStyle w:val="Prrafodelista"/>
        <w:numPr>
          <w:ilvl w:val="0"/>
          <w:numId w:val="4"/>
        </w:numPr>
        <w:spacing w:before="120" w:after="120" w:line="360" w:lineRule="auto"/>
        <w:ind w:left="993" w:hanging="284"/>
        <w:jc w:val="both"/>
        <w:rPr>
          <w:spacing w:val="-3"/>
        </w:rPr>
      </w:pPr>
      <w:r w:rsidRPr="00631EC3">
        <w:rPr>
          <w:spacing w:val="-3"/>
        </w:rPr>
        <w:t xml:space="preserve">Las medidas cautelares que afecten a los bienes y derechos </w:t>
      </w:r>
      <w:r>
        <w:rPr>
          <w:spacing w:val="-3"/>
        </w:rPr>
        <w:t xml:space="preserve">de </w:t>
      </w:r>
      <w:r w:rsidRPr="00631EC3">
        <w:rPr>
          <w:spacing w:val="-3"/>
        </w:rPr>
        <w:t>la masa activa</w:t>
      </w:r>
      <w:r>
        <w:rPr>
          <w:spacing w:val="-3"/>
        </w:rPr>
        <w:t>.</w:t>
      </w:r>
    </w:p>
    <w:p w14:paraId="4B33EA01" w14:textId="77777777" w:rsidR="001A77C3" w:rsidRPr="00314D6B" w:rsidRDefault="001A77C3" w:rsidP="009728C0">
      <w:pPr>
        <w:pStyle w:val="Prrafodelista"/>
        <w:numPr>
          <w:ilvl w:val="0"/>
          <w:numId w:val="4"/>
        </w:numPr>
        <w:spacing w:before="120" w:after="120" w:line="360" w:lineRule="auto"/>
        <w:ind w:left="993" w:hanging="284"/>
        <w:jc w:val="both"/>
        <w:rPr>
          <w:spacing w:val="-3"/>
        </w:rPr>
      </w:pPr>
      <w:r w:rsidRPr="00314D6B">
        <w:rPr>
          <w:spacing w:val="-3"/>
        </w:rPr>
        <w:t>Las acciones sociales sobre extinción, modificación o suspensión colectivas de los contratos de trabajo en los que sea empleador el concursado.</w:t>
      </w:r>
    </w:p>
    <w:p w14:paraId="21A50A86" w14:textId="77777777" w:rsidR="001A77C3" w:rsidRPr="00314D6B" w:rsidRDefault="001A77C3" w:rsidP="009728C0">
      <w:pPr>
        <w:pStyle w:val="Prrafodelista"/>
        <w:numPr>
          <w:ilvl w:val="0"/>
          <w:numId w:val="4"/>
        </w:numPr>
        <w:spacing w:before="120" w:after="120" w:line="360" w:lineRule="auto"/>
        <w:ind w:left="993" w:hanging="284"/>
        <w:jc w:val="both"/>
        <w:rPr>
          <w:spacing w:val="-3"/>
        </w:rPr>
      </w:pPr>
      <w:r w:rsidRPr="00314D6B">
        <w:rPr>
          <w:spacing w:val="-3"/>
        </w:rPr>
        <w:t>Toda ejecución frente a los bienes y derechos del concursado.</w:t>
      </w:r>
    </w:p>
    <w:p w14:paraId="53916835" w14:textId="77777777" w:rsidR="001A77C3" w:rsidRPr="00314D6B" w:rsidRDefault="001A77C3" w:rsidP="009728C0">
      <w:pPr>
        <w:pStyle w:val="Prrafodelista"/>
        <w:numPr>
          <w:ilvl w:val="0"/>
          <w:numId w:val="4"/>
        </w:numPr>
        <w:spacing w:before="120" w:after="120" w:line="360" w:lineRule="auto"/>
        <w:ind w:left="993" w:hanging="284"/>
        <w:jc w:val="both"/>
        <w:rPr>
          <w:spacing w:val="-3"/>
        </w:rPr>
      </w:pPr>
      <w:r w:rsidRPr="00314D6B">
        <w:rPr>
          <w:spacing w:val="-3"/>
        </w:rPr>
        <w:t>Toda medida cautelar que afecte al patrimonio del concursado.</w:t>
      </w:r>
    </w:p>
    <w:p w14:paraId="0C579592" w14:textId="77777777" w:rsidR="001A77C3" w:rsidRDefault="001A77C3" w:rsidP="009728C0">
      <w:pPr>
        <w:pStyle w:val="Prrafodelista"/>
        <w:numPr>
          <w:ilvl w:val="0"/>
          <w:numId w:val="4"/>
        </w:numPr>
        <w:spacing w:before="120" w:after="120" w:line="360" w:lineRule="auto"/>
        <w:ind w:left="993" w:hanging="284"/>
        <w:jc w:val="both"/>
        <w:rPr>
          <w:spacing w:val="-3"/>
        </w:rPr>
      </w:pPr>
      <w:r w:rsidRPr="00314D6B">
        <w:rPr>
          <w:spacing w:val="-3"/>
        </w:rPr>
        <w:t>Las acciones de responsabilidad civil contra los administradores, auditores o liquidadores, por los perjuicios causados al concursado.</w:t>
      </w:r>
    </w:p>
    <w:p w14:paraId="1711AD20" w14:textId="77777777" w:rsidR="001A77C3" w:rsidRDefault="001A77C3" w:rsidP="009728C0">
      <w:pPr>
        <w:pStyle w:val="Prrafodelista"/>
        <w:numPr>
          <w:ilvl w:val="0"/>
          <w:numId w:val="4"/>
        </w:numPr>
        <w:spacing w:before="120" w:after="120" w:line="360" w:lineRule="auto"/>
        <w:ind w:left="993" w:hanging="284"/>
        <w:jc w:val="both"/>
        <w:rPr>
          <w:spacing w:val="-3"/>
        </w:rPr>
      </w:pPr>
      <w:r w:rsidRPr="0039554D">
        <w:rPr>
          <w:spacing w:val="-3"/>
        </w:rPr>
        <w:t>La disolución y liquidación de la comunidad conyugal del concursado</w:t>
      </w:r>
      <w:r>
        <w:rPr>
          <w:spacing w:val="-3"/>
        </w:rPr>
        <w:t>.</w:t>
      </w:r>
    </w:p>
    <w:p w14:paraId="1C2B691D" w14:textId="77777777" w:rsidR="001A77C3" w:rsidRDefault="001A77C3" w:rsidP="009728C0">
      <w:pPr>
        <w:pStyle w:val="Prrafodelista"/>
        <w:numPr>
          <w:ilvl w:val="0"/>
          <w:numId w:val="4"/>
        </w:numPr>
        <w:spacing w:before="120" w:after="120" w:line="360" w:lineRule="auto"/>
        <w:ind w:left="993" w:hanging="284"/>
        <w:jc w:val="both"/>
        <w:rPr>
          <w:spacing w:val="-3"/>
        </w:rPr>
      </w:pPr>
      <w:r w:rsidRPr="00EF7F57">
        <w:rPr>
          <w:spacing w:val="-3"/>
        </w:rPr>
        <w:t>Las acciones de reclamación de deudas sociales que se ejerciten contra los socios</w:t>
      </w:r>
      <w:r>
        <w:rPr>
          <w:spacing w:val="-3"/>
        </w:rPr>
        <w:t xml:space="preserve">, y </w:t>
      </w:r>
      <w:r w:rsidRPr="004F51F3">
        <w:rPr>
          <w:spacing w:val="-3"/>
        </w:rPr>
        <w:t>las acciones para exigir a los socios de la sociedad concursada el desembolso de las aportaciones sociales diferidas</w:t>
      </w:r>
      <w:r>
        <w:rPr>
          <w:spacing w:val="-3"/>
        </w:rPr>
        <w:t>.</w:t>
      </w:r>
    </w:p>
    <w:p w14:paraId="486C31C3" w14:textId="77777777" w:rsidR="001A77C3" w:rsidRDefault="001A77C3" w:rsidP="009728C0">
      <w:pPr>
        <w:pStyle w:val="Prrafodelista"/>
        <w:numPr>
          <w:ilvl w:val="0"/>
          <w:numId w:val="4"/>
        </w:numPr>
        <w:spacing w:before="120" w:after="120" w:line="360" w:lineRule="auto"/>
        <w:ind w:left="993" w:hanging="284"/>
        <w:jc w:val="both"/>
        <w:rPr>
          <w:spacing w:val="-3"/>
        </w:rPr>
      </w:pPr>
      <w:r w:rsidRPr="00B95DB9">
        <w:rPr>
          <w:spacing w:val="-3"/>
        </w:rPr>
        <w:t>Las acciones de responsabilidad contra los administradores</w:t>
      </w:r>
      <w:r>
        <w:rPr>
          <w:spacing w:val="-3"/>
        </w:rPr>
        <w:t>, liquidadores o auditores.</w:t>
      </w:r>
    </w:p>
    <w:p w14:paraId="79BDD077" w14:textId="77777777" w:rsidR="001A77C3" w:rsidRDefault="001A77C3" w:rsidP="009728C0">
      <w:pPr>
        <w:pStyle w:val="Prrafodelista"/>
        <w:numPr>
          <w:ilvl w:val="0"/>
          <w:numId w:val="4"/>
        </w:numPr>
        <w:spacing w:before="120" w:after="120" w:line="360" w:lineRule="auto"/>
        <w:ind w:left="993" w:hanging="284"/>
        <w:jc w:val="both"/>
        <w:rPr>
          <w:spacing w:val="-3"/>
        </w:rPr>
      </w:pPr>
      <w:r>
        <w:rPr>
          <w:spacing w:val="-3"/>
        </w:rPr>
        <w:t>L</w:t>
      </w:r>
      <w:r w:rsidRPr="00743110">
        <w:rPr>
          <w:spacing w:val="-3"/>
        </w:rPr>
        <w:t>as acciones sociales que tengan por objeto la modificación sustancial de las condiciones de trabajo que tengan carácter colectivo, así como de las que versen sobre la suspensión o extinción de contratos de alta dirección</w:t>
      </w:r>
      <w:r>
        <w:rPr>
          <w:spacing w:val="-3"/>
        </w:rPr>
        <w:t>.</w:t>
      </w:r>
    </w:p>
    <w:p w14:paraId="314334B5" w14:textId="15DA5F57" w:rsidR="0058223E" w:rsidRDefault="004872DC" w:rsidP="0058223E">
      <w:pPr>
        <w:spacing w:before="120" w:after="120" w:line="360" w:lineRule="auto"/>
        <w:ind w:firstLine="708"/>
        <w:jc w:val="both"/>
        <w:rPr>
          <w:spacing w:val="-3"/>
        </w:rPr>
      </w:pPr>
      <w:r>
        <w:rPr>
          <w:spacing w:val="-3"/>
        </w:rPr>
        <w:t>L</w:t>
      </w:r>
      <w:r w:rsidR="0058223E">
        <w:rPr>
          <w:spacing w:val="-3"/>
        </w:rPr>
        <w:t>a competencia territorial corresponde al</w:t>
      </w:r>
      <w:r w:rsidR="00E76F22">
        <w:rPr>
          <w:spacing w:val="-3"/>
        </w:rPr>
        <w:t xml:space="preserve"> </w:t>
      </w:r>
      <w:r w:rsidR="004C410D">
        <w:rPr>
          <w:spacing w:val="-3"/>
        </w:rPr>
        <w:t>j</w:t>
      </w:r>
      <w:r w:rsidR="00E76F22">
        <w:rPr>
          <w:spacing w:val="-3"/>
        </w:rPr>
        <w:t>uzgado</w:t>
      </w:r>
      <w:r w:rsidR="0058223E">
        <w:rPr>
          <w:spacing w:val="-3"/>
        </w:rPr>
        <w:t xml:space="preserve"> </w:t>
      </w:r>
      <w:r w:rsidR="0058223E" w:rsidRPr="0058223E">
        <w:rPr>
          <w:spacing w:val="-3"/>
        </w:rPr>
        <w:t>en</w:t>
      </w:r>
      <w:r w:rsidR="00106435">
        <w:rPr>
          <w:spacing w:val="-3"/>
        </w:rPr>
        <w:t xml:space="preserve"> cuy</w:t>
      </w:r>
      <w:r w:rsidR="009B48AA">
        <w:rPr>
          <w:spacing w:val="-3"/>
        </w:rPr>
        <w:t>o territorio</w:t>
      </w:r>
      <w:r w:rsidR="0058223E" w:rsidRPr="0058223E">
        <w:rPr>
          <w:spacing w:val="-3"/>
        </w:rPr>
        <w:t xml:space="preserve"> tenga el deudor el centro de sus intereses principales</w:t>
      </w:r>
      <w:r w:rsidR="00155279">
        <w:rPr>
          <w:spacing w:val="-3"/>
        </w:rPr>
        <w:t xml:space="preserve">, entendiéndose por tal </w:t>
      </w:r>
      <w:r w:rsidR="0058223E" w:rsidRPr="0058223E">
        <w:rPr>
          <w:spacing w:val="-3"/>
        </w:rPr>
        <w:t>el lugar donde el deudor ejerce de modo habitual y reconocible por</w:t>
      </w:r>
      <w:r w:rsidR="00155279">
        <w:rPr>
          <w:spacing w:val="-3"/>
        </w:rPr>
        <w:t xml:space="preserve"> </w:t>
      </w:r>
      <w:r w:rsidR="0058223E" w:rsidRPr="0058223E">
        <w:rPr>
          <w:spacing w:val="-3"/>
        </w:rPr>
        <w:t>terceros la administración de tales intereses</w:t>
      </w:r>
      <w:r w:rsidR="002B6802">
        <w:rPr>
          <w:spacing w:val="-3"/>
        </w:rPr>
        <w:t>, presumiéndose en el caso de personas jurídicas que es el lugar del</w:t>
      </w:r>
      <w:r w:rsidR="0058223E" w:rsidRPr="0058223E">
        <w:rPr>
          <w:spacing w:val="-3"/>
        </w:rPr>
        <w:t xml:space="preserve"> domicilio social</w:t>
      </w:r>
      <w:r w:rsidR="002B6802">
        <w:rPr>
          <w:spacing w:val="-3"/>
        </w:rPr>
        <w:t>.</w:t>
      </w:r>
    </w:p>
    <w:p w14:paraId="276B782C" w14:textId="77777777" w:rsidR="0024299A" w:rsidRDefault="0024299A" w:rsidP="0024299A">
      <w:pPr>
        <w:spacing w:before="120" w:after="120" w:line="360" w:lineRule="auto"/>
        <w:ind w:firstLine="708"/>
        <w:jc w:val="both"/>
        <w:rPr>
          <w:spacing w:val="-3"/>
        </w:rPr>
      </w:pPr>
    </w:p>
    <w:p w14:paraId="14516688" w14:textId="50D134F6" w:rsidR="00EE0880" w:rsidRPr="00EE0880" w:rsidRDefault="00EE0880" w:rsidP="00EE0880">
      <w:pPr>
        <w:spacing w:before="120" w:after="120" w:line="360" w:lineRule="auto"/>
        <w:jc w:val="both"/>
        <w:rPr>
          <w:ins w:id="8" w:author="José Marí Olano" w:date="2025-03-17T17:17:00Z" w16du:dateUtc="2025-03-17T16:17:00Z"/>
          <w:b/>
          <w:bCs/>
          <w:spacing w:val="-3"/>
        </w:rPr>
      </w:pPr>
      <w:ins w:id="9" w:author="José Marí Olano" w:date="2025-03-17T17:17:00Z" w16du:dateUtc="2025-03-17T16:17:00Z">
        <w:r w:rsidRPr="00EE0880">
          <w:rPr>
            <w:b/>
            <w:bCs/>
            <w:spacing w:val="-3"/>
          </w:rPr>
          <w:t>LA ADMINISTRACIÓN CONCURSAL.</w:t>
        </w:r>
      </w:ins>
    </w:p>
    <w:p w14:paraId="4C4ED8E3" w14:textId="1092A957" w:rsidR="000270D7" w:rsidRDefault="007A085E" w:rsidP="000270D7">
      <w:pPr>
        <w:spacing w:before="120" w:after="120" w:line="360" w:lineRule="auto"/>
        <w:ind w:firstLine="708"/>
        <w:jc w:val="both"/>
        <w:rPr>
          <w:ins w:id="10" w:author="José Marí Olano" w:date="2025-03-17T17:17:00Z" w16du:dateUtc="2025-03-17T16:17:00Z"/>
          <w:spacing w:val="-3"/>
        </w:rPr>
      </w:pPr>
      <w:ins w:id="11" w:author="José Marí Olano" w:date="2025-03-17T17:17:00Z" w16du:dateUtc="2025-03-17T16:17:00Z">
        <w:r>
          <w:rPr>
            <w:spacing w:val="-3"/>
          </w:rPr>
          <w:t>La</w:t>
        </w:r>
        <w:r w:rsidR="000270D7" w:rsidRPr="000270D7">
          <w:rPr>
            <w:spacing w:val="-3"/>
          </w:rPr>
          <w:t xml:space="preserve"> administración concursal </w:t>
        </w:r>
        <w:r>
          <w:rPr>
            <w:spacing w:val="-3"/>
          </w:rPr>
          <w:t xml:space="preserve">está regulada por los artículos 57 a </w:t>
        </w:r>
        <w:r w:rsidR="007F40E8">
          <w:rPr>
            <w:spacing w:val="-3"/>
          </w:rPr>
          <w:t>104 de la Ley Concursal,</w:t>
        </w:r>
        <w:r w:rsidR="005A7560">
          <w:rPr>
            <w:spacing w:val="-3"/>
          </w:rPr>
          <w:t xml:space="preserve"> que deben ser desarrollados por un Reglamento de la Administración Concursal todavía no aprobado</w:t>
        </w:r>
        <w:r w:rsidR="000270D7" w:rsidRPr="000270D7">
          <w:rPr>
            <w:spacing w:val="-3"/>
          </w:rPr>
          <w:t>.</w:t>
        </w:r>
      </w:ins>
    </w:p>
    <w:p w14:paraId="4147FE8D" w14:textId="7712200C" w:rsidR="001A5B52" w:rsidRPr="000270D7" w:rsidRDefault="001A5B52" w:rsidP="000270D7">
      <w:pPr>
        <w:spacing w:before="120" w:after="120" w:line="360" w:lineRule="auto"/>
        <w:ind w:firstLine="708"/>
        <w:jc w:val="both"/>
        <w:rPr>
          <w:ins w:id="12" w:author="José Marí Olano" w:date="2025-03-17T17:17:00Z" w16du:dateUtc="2025-03-17T16:17:00Z"/>
          <w:spacing w:val="-3"/>
        </w:rPr>
      </w:pPr>
      <w:ins w:id="13" w:author="José Marí Olano" w:date="2025-03-17T17:17:00Z" w16du:dateUtc="2025-03-17T16:17:00Z">
        <w:r>
          <w:rPr>
            <w:spacing w:val="-3"/>
          </w:rPr>
          <w:t>Sus reglas esenciales son las siguientes:</w:t>
        </w:r>
      </w:ins>
    </w:p>
    <w:p w14:paraId="07E34C31" w14:textId="5DC190E4" w:rsidR="000270D7" w:rsidRPr="006C3F74" w:rsidRDefault="000270D7" w:rsidP="006C3F74">
      <w:pPr>
        <w:pStyle w:val="Prrafodelista"/>
        <w:numPr>
          <w:ilvl w:val="0"/>
          <w:numId w:val="18"/>
        </w:numPr>
        <w:spacing w:before="120" w:after="120" w:line="360" w:lineRule="auto"/>
        <w:ind w:left="993" w:hanging="284"/>
        <w:jc w:val="both"/>
        <w:rPr>
          <w:ins w:id="14" w:author="José Marí Olano" w:date="2025-03-17T17:17:00Z" w16du:dateUtc="2025-03-17T16:17:00Z"/>
          <w:spacing w:val="-3"/>
        </w:rPr>
      </w:pPr>
      <w:ins w:id="15" w:author="José Marí Olano" w:date="2025-03-17T17:17:00Z" w16du:dateUtc="2025-03-17T16:17:00Z">
        <w:r w:rsidRPr="006C3F74">
          <w:rPr>
            <w:spacing w:val="-3"/>
          </w:rPr>
          <w:t>La administración concursal estará integrada por un único miembro</w:t>
        </w:r>
        <w:r w:rsidR="005A62F4" w:rsidRPr="006C3F74">
          <w:rPr>
            <w:spacing w:val="-3"/>
          </w:rPr>
          <w:t>, si bien:</w:t>
        </w:r>
      </w:ins>
    </w:p>
    <w:p w14:paraId="35EEB178" w14:textId="37FFF583" w:rsidR="000270D7" w:rsidRDefault="000270D7" w:rsidP="006C3F74">
      <w:pPr>
        <w:pStyle w:val="Prrafodelista"/>
        <w:numPr>
          <w:ilvl w:val="0"/>
          <w:numId w:val="19"/>
        </w:numPr>
        <w:spacing w:before="120" w:after="120" w:line="360" w:lineRule="auto"/>
        <w:ind w:left="1276" w:hanging="283"/>
        <w:jc w:val="both"/>
        <w:rPr>
          <w:ins w:id="16" w:author="José Marí Olano" w:date="2025-03-17T17:17:00Z" w16du:dateUtc="2025-03-17T16:17:00Z"/>
          <w:spacing w:val="-3"/>
        </w:rPr>
      </w:pPr>
      <w:ins w:id="17" w:author="José Marí Olano" w:date="2025-03-17T17:17:00Z" w16du:dateUtc="2025-03-17T16:17:00Z">
        <w:r w:rsidRPr="006C3F74">
          <w:rPr>
            <w:spacing w:val="-3"/>
          </w:rPr>
          <w:t xml:space="preserve">En aquellos concursos en que concurra causa de interés público, el juez del concurso, de oficio o a instancia de un acreedor de carácter público, podrá </w:t>
        </w:r>
        <w:proofErr w:type="gramStart"/>
        <w:r w:rsidRPr="006C3F74">
          <w:rPr>
            <w:spacing w:val="-3"/>
          </w:rPr>
          <w:t>nombrar como</w:t>
        </w:r>
        <w:proofErr w:type="gramEnd"/>
        <w:r w:rsidRPr="006C3F74">
          <w:rPr>
            <w:spacing w:val="-3"/>
          </w:rPr>
          <w:t xml:space="preserve"> segundo administrador concursal a una Administración </w:t>
        </w:r>
        <w:r w:rsidR="00DA3A9C" w:rsidRPr="006C3F74">
          <w:rPr>
            <w:spacing w:val="-3"/>
          </w:rPr>
          <w:t>P</w:t>
        </w:r>
        <w:r w:rsidRPr="006C3F74">
          <w:rPr>
            <w:spacing w:val="-3"/>
          </w:rPr>
          <w:t xml:space="preserve">ública </w:t>
        </w:r>
        <w:r w:rsidR="00DA3A9C" w:rsidRPr="006C3F74">
          <w:rPr>
            <w:spacing w:val="-3"/>
          </w:rPr>
          <w:t xml:space="preserve">o entidad de Derecho Público </w:t>
        </w:r>
        <w:r w:rsidRPr="006C3F74">
          <w:rPr>
            <w:spacing w:val="-3"/>
          </w:rPr>
          <w:t>acreedora</w:t>
        </w:r>
        <w:r w:rsidR="00CF439A" w:rsidRPr="006C3F74">
          <w:rPr>
            <w:spacing w:val="-3"/>
          </w:rPr>
          <w:t>, si bien</w:t>
        </w:r>
        <w:r w:rsidRPr="006C3F74">
          <w:rPr>
            <w:spacing w:val="-3"/>
          </w:rPr>
          <w:t xml:space="preserve"> </w:t>
        </w:r>
        <w:r w:rsidR="00CF439A" w:rsidRPr="006C3F74">
          <w:rPr>
            <w:spacing w:val="-3"/>
          </w:rPr>
          <w:t>l</w:t>
        </w:r>
        <w:r w:rsidRPr="006C3F74">
          <w:rPr>
            <w:spacing w:val="-3"/>
          </w:rPr>
          <w:t>a representación de la administración concursal frente a terceros recaerá sobre el primer administrador concursal.</w:t>
        </w:r>
      </w:ins>
    </w:p>
    <w:p w14:paraId="128F3A02" w14:textId="4228CBAF" w:rsidR="008B7ED2" w:rsidRPr="006C3F74" w:rsidRDefault="008B7ED2" w:rsidP="00B31945">
      <w:pPr>
        <w:pStyle w:val="Prrafodelista"/>
        <w:spacing w:before="120" w:after="120" w:line="360" w:lineRule="auto"/>
        <w:ind w:left="1276" w:firstLine="284"/>
        <w:jc w:val="both"/>
        <w:rPr>
          <w:ins w:id="18" w:author="José Marí Olano" w:date="2025-03-17T17:17:00Z" w16du:dateUtc="2025-03-17T16:17:00Z"/>
          <w:spacing w:val="-3"/>
        </w:rPr>
      </w:pPr>
      <w:ins w:id="19" w:author="José Marí Olano" w:date="2025-03-17T17:17:00Z" w16du:dateUtc="2025-03-17T16:17:00Z">
        <w:r>
          <w:rPr>
            <w:spacing w:val="-3"/>
          </w:rPr>
          <w:t>En estos casos, los administradores concursales actuarán mancomuna</w:t>
        </w:r>
        <w:r w:rsidR="00B31945">
          <w:rPr>
            <w:spacing w:val="-3"/>
          </w:rPr>
          <w:t>d</w:t>
        </w:r>
        <w:r>
          <w:rPr>
            <w:spacing w:val="-3"/>
          </w:rPr>
          <w:t xml:space="preserve">amente, resolviendo el juez las discrepancias, </w:t>
        </w:r>
        <w:r w:rsidR="00B31945">
          <w:rPr>
            <w:spacing w:val="-3"/>
          </w:rPr>
          <w:t>pudiendo el juez</w:t>
        </w:r>
        <w:r w:rsidR="00B31945" w:rsidRPr="00B31945">
          <w:rPr>
            <w:spacing w:val="-3"/>
          </w:rPr>
          <w:t xml:space="preserve"> distribuir</w:t>
        </w:r>
        <w:r w:rsidR="00B31945">
          <w:rPr>
            <w:spacing w:val="-3"/>
          </w:rPr>
          <w:t xml:space="preserve"> </w:t>
        </w:r>
        <w:r w:rsidR="00B31945" w:rsidRPr="00B31945">
          <w:rPr>
            <w:spacing w:val="-3"/>
          </w:rPr>
          <w:t xml:space="preserve">las </w:t>
        </w:r>
        <w:r w:rsidR="00B31945">
          <w:rPr>
            <w:spacing w:val="-3"/>
          </w:rPr>
          <w:t xml:space="preserve">competencias de la administración concursal </w:t>
        </w:r>
        <w:r w:rsidR="00B31945" w:rsidRPr="00B31945">
          <w:rPr>
            <w:spacing w:val="-3"/>
          </w:rPr>
          <w:t>entre los</w:t>
        </w:r>
        <w:r w:rsidR="00B31945">
          <w:rPr>
            <w:spacing w:val="-3"/>
          </w:rPr>
          <w:t xml:space="preserve"> dos administradores.</w:t>
        </w:r>
      </w:ins>
    </w:p>
    <w:p w14:paraId="211B0EE1" w14:textId="5E6F87B9" w:rsidR="000270D7" w:rsidRPr="006C3F74" w:rsidRDefault="000270D7" w:rsidP="006C3F74">
      <w:pPr>
        <w:pStyle w:val="Prrafodelista"/>
        <w:numPr>
          <w:ilvl w:val="0"/>
          <w:numId w:val="19"/>
        </w:numPr>
        <w:spacing w:before="120" w:after="120" w:line="360" w:lineRule="auto"/>
        <w:ind w:left="1276" w:hanging="283"/>
        <w:jc w:val="both"/>
        <w:rPr>
          <w:ins w:id="20" w:author="José Marí Olano" w:date="2025-03-17T17:17:00Z" w16du:dateUtc="2025-03-17T16:17:00Z"/>
          <w:spacing w:val="-3"/>
        </w:rPr>
      </w:pPr>
      <w:ins w:id="21" w:author="José Marí Olano" w:date="2025-03-17T17:17:00Z" w16du:dateUtc="2025-03-17T16:17:00Z">
        <w:r w:rsidRPr="006C3F74">
          <w:rPr>
            <w:spacing w:val="-3"/>
          </w:rPr>
          <w:t>En los concursos conexos</w:t>
        </w:r>
        <w:r w:rsidR="00A32DCA" w:rsidRPr="006C3F74">
          <w:rPr>
            <w:spacing w:val="-3"/>
          </w:rPr>
          <w:t xml:space="preserve"> en que resulte conveniente, se podrá</w:t>
        </w:r>
        <w:r w:rsidRPr="006C3F74">
          <w:rPr>
            <w:spacing w:val="-3"/>
          </w:rPr>
          <w:t xml:space="preserve"> una administración concursal única.</w:t>
        </w:r>
      </w:ins>
    </w:p>
    <w:p w14:paraId="4A959390" w14:textId="09FC2E91" w:rsidR="000270D7" w:rsidRPr="006C3F74" w:rsidRDefault="00A32DCA" w:rsidP="006C3F74">
      <w:pPr>
        <w:pStyle w:val="Prrafodelista"/>
        <w:numPr>
          <w:ilvl w:val="0"/>
          <w:numId w:val="18"/>
        </w:numPr>
        <w:spacing w:before="120" w:after="120" w:line="360" w:lineRule="auto"/>
        <w:ind w:left="993" w:hanging="284"/>
        <w:jc w:val="both"/>
        <w:rPr>
          <w:ins w:id="22" w:author="José Marí Olano" w:date="2025-03-17T17:17:00Z" w16du:dateUtc="2025-03-17T16:17:00Z"/>
          <w:spacing w:val="-3"/>
        </w:rPr>
      </w:pPr>
      <w:ins w:id="23" w:author="José Marí Olano" w:date="2025-03-17T17:17:00Z" w16du:dateUtc="2025-03-17T16:17:00Z">
        <w:r w:rsidRPr="006C3F74">
          <w:rPr>
            <w:spacing w:val="-3"/>
          </w:rPr>
          <w:t>C</w:t>
        </w:r>
        <w:r w:rsidR="000270D7" w:rsidRPr="006C3F74">
          <w:rPr>
            <w:spacing w:val="-3"/>
          </w:rPr>
          <w:t xml:space="preserve">uando la complejidad del concurso así lo exija, </w:t>
        </w:r>
        <w:r w:rsidR="005A62F4" w:rsidRPr="006C3F74">
          <w:rPr>
            <w:spacing w:val="-3"/>
          </w:rPr>
          <w:t>el administrador</w:t>
        </w:r>
        <w:r w:rsidR="000270D7" w:rsidRPr="006C3F74">
          <w:rPr>
            <w:spacing w:val="-3"/>
          </w:rPr>
          <w:t xml:space="preserve"> concursal podrá solicitar del juez el nombramiento de uno o varios auxiliares delegados, con especificación de las funciones a delegar</w:t>
        </w:r>
        <w:r w:rsidR="005A62F4" w:rsidRPr="006C3F74">
          <w:rPr>
            <w:spacing w:val="-3"/>
          </w:rPr>
          <w:t>.</w:t>
        </w:r>
      </w:ins>
    </w:p>
    <w:p w14:paraId="3DBA8103" w14:textId="5C1B893A" w:rsidR="00E5732A" w:rsidRPr="006C3F74" w:rsidRDefault="005A62F4" w:rsidP="006C3F74">
      <w:pPr>
        <w:pStyle w:val="Prrafodelista"/>
        <w:numPr>
          <w:ilvl w:val="0"/>
          <w:numId w:val="18"/>
        </w:numPr>
        <w:spacing w:before="120" w:after="120" w:line="360" w:lineRule="auto"/>
        <w:ind w:left="993" w:hanging="284"/>
        <w:jc w:val="both"/>
        <w:rPr>
          <w:ins w:id="24" w:author="José Marí Olano" w:date="2025-03-17T17:17:00Z" w16du:dateUtc="2025-03-17T16:17:00Z"/>
          <w:spacing w:val="-3"/>
        </w:rPr>
      </w:pPr>
      <w:ins w:id="25" w:author="José Marí Olano" w:date="2025-03-17T17:17:00Z" w16du:dateUtc="2025-03-17T16:17:00Z">
        <w:r w:rsidRPr="006C3F74">
          <w:rPr>
            <w:spacing w:val="-3"/>
          </w:rPr>
          <w:t>Só</w:t>
        </w:r>
        <w:r w:rsidR="000270D7" w:rsidRPr="006C3F74">
          <w:rPr>
            <w:spacing w:val="-3"/>
          </w:rPr>
          <w:t xml:space="preserve">lo podrán ser nombradas administrador concursal las personas naturales o jurídicas que estén inscritas en el Registro </w:t>
        </w:r>
        <w:r w:rsidRPr="006C3F74">
          <w:rPr>
            <w:spacing w:val="-3"/>
          </w:rPr>
          <w:t>P</w:t>
        </w:r>
        <w:r w:rsidR="000270D7" w:rsidRPr="006C3F74">
          <w:rPr>
            <w:spacing w:val="-3"/>
          </w:rPr>
          <w:t xml:space="preserve">úblico </w:t>
        </w:r>
        <w:r w:rsidRPr="006C3F74">
          <w:rPr>
            <w:spacing w:val="-3"/>
          </w:rPr>
          <w:t>C</w:t>
        </w:r>
        <w:r w:rsidR="000270D7" w:rsidRPr="006C3F74">
          <w:rPr>
            <w:spacing w:val="-3"/>
          </w:rPr>
          <w:t>oncursal</w:t>
        </w:r>
        <w:r w:rsidR="00E5732A" w:rsidRPr="006C3F74">
          <w:rPr>
            <w:spacing w:val="-3"/>
          </w:rPr>
          <w:t xml:space="preserve"> y cumplan los requisitos de titulación, capacidad y aptitud </w:t>
        </w:r>
        <w:r w:rsidR="000270D7" w:rsidRPr="006C3F74">
          <w:rPr>
            <w:spacing w:val="-3"/>
          </w:rPr>
          <w:t>profesional que se establezca</w:t>
        </w:r>
        <w:r w:rsidR="00E5732A" w:rsidRPr="006C3F74">
          <w:rPr>
            <w:spacing w:val="-3"/>
          </w:rPr>
          <w:t>n</w:t>
        </w:r>
        <w:r w:rsidR="000270D7" w:rsidRPr="006C3F74">
          <w:rPr>
            <w:spacing w:val="-3"/>
          </w:rPr>
          <w:t xml:space="preserve"> en el Reglamento de la </w:t>
        </w:r>
        <w:r w:rsidR="005A7560" w:rsidRPr="006C3F74">
          <w:rPr>
            <w:spacing w:val="-3"/>
          </w:rPr>
          <w:t>A</w:t>
        </w:r>
        <w:r w:rsidR="000270D7" w:rsidRPr="006C3F74">
          <w:rPr>
            <w:spacing w:val="-3"/>
          </w:rPr>
          <w:t xml:space="preserve">dministración </w:t>
        </w:r>
        <w:r w:rsidR="005A7560" w:rsidRPr="006C3F74">
          <w:rPr>
            <w:spacing w:val="-3"/>
          </w:rPr>
          <w:t>C</w:t>
        </w:r>
        <w:r w:rsidR="000270D7" w:rsidRPr="006C3F74">
          <w:rPr>
            <w:spacing w:val="-3"/>
          </w:rPr>
          <w:t>oncursal</w:t>
        </w:r>
        <w:r w:rsidR="004A695D" w:rsidRPr="006C3F74">
          <w:rPr>
            <w:spacing w:val="-3"/>
          </w:rPr>
          <w:t>, no pudiendo ser nombrados administradores concursales:</w:t>
        </w:r>
      </w:ins>
    </w:p>
    <w:p w14:paraId="2831B9DC" w14:textId="250F0BC3" w:rsidR="004A695D" w:rsidRPr="006C3F74" w:rsidRDefault="004A695D" w:rsidP="006C3F74">
      <w:pPr>
        <w:pStyle w:val="Prrafodelista"/>
        <w:numPr>
          <w:ilvl w:val="0"/>
          <w:numId w:val="20"/>
        </w:numPr>
        <w:spacing w:before="120" w:after="120" w:line="360" w:lineRule="auto"/>
        <w:ind w:left="1276" w:hanging="283"/>
        <w:jc w:val="both"/>
        <w:rPr>
          <w:ins w:id="26" w:author="José Marí Olano" w:date="2025-03-17T17:17:00Z" w16du:dateUtc="2025-03-17T16:17:00Z"/>
          <w:spacing w:val="-3"/>
        </w:rPr>
      </w:pPr>
      <w:ins w:id="27" w:author="José Marí Olano" w:date="2025-03-17T17:17:00Z" w16du:dateUtc="2025-03-17T16:17:00Z">
        <w:r w:rsidRPr="006C3F74">
          <w:rPr>
            <w:spacing w:val="-3"/>
          </w:rPr>
          <w:t>Quienes no puedan ser administradores de sociedades.</w:t>
        </w:r>
      </w:ins>
    </w:p>
    <w:p w14:paraId="16B40052" w14:textId="3D3189BA" w:rsidR="004A695D" w:rsidRPr="006C3F74" w:rsidRDefault="004A695D" w:rsidP="006C3F74">
      <w:pPr>
        <w:pStyle w:val="Prrafodelista"/>
        <w:numPr>
          <w:ilvl w:val="0"/>
          <w:numId w:val="20"/>
        </w:numPr>
        <w:spacing w:before="120" w:after="120" w:line="360" w:lineRule="auto"/>
        <w:ind w:left="1276" w:hanging="283"/>
        <w:jc w:val="both"/>
        <w:rPr>
          <w:ins w:id="28" w:author="José Marí Olano" w:date="2025-03-17T17:17:00Z" w16du:dateUtc="2025-03-17T16:17:00Z"/>
          <w:spacing w:val="-3"/>
        </w:rPr>
      </w:pPr>
      <w:ins w:id="29" w:author="José Marí Olano" w:date="2025-03-17T17:17:00Z" w16du:dateUtc="2025-03-17T16:17:00Z">
        <w:r w:rsidRPr="006C3F74">
          <w:rPr>
            <w:spacing w:val="-3"/>
          </w:rPr>
          <w:t>Quienes hayan prestado servicios profesionales al deudor o a personas especialmente relacionadas con éste en los últimos tres años.</w:t>
        </w:r>
      </w:ins>
    </w:p>
    <w:p w14:paraId="127D03A3" w14:textId="694D5AFA" w:rsidR="004A695D" w:rsidRPr="006C3F74" w:rsidRDefault="004A695D" w:rsidP="006C3F74">
      <w:pPr>
        <w:pStyle w:val="Prrafodelista"/>
        <w:numPr>
          <w:ilvl w:val="0"/>
          <w:numId w:val="20"/>
        </w:numPr>
        <w:spacing w:before="120" w:after="120" w:line="360" w:lineRule="auto"/>
        <w:ind w:left="1276" w:hanging="283"/>
        <w:jc w:val="both"/>
        <w:rPr>
          <w:ins w:id="30" w:author="José Marí Olano" w:date="2025-03-17T17:17:00Z" w16du:dateUtc="2025-03-17T16:17:00Z"/>
          <w:spacing w:val="-3"/>
        </w:rPr>
      </w:pPr>
      <w:ins w:id="31" w:author="José Marí Olano" w:date="2025-03-17T17:17:00Z" w16du:dateUtc="2025-03-17T16:17:00Z">
        <w:r w:rsidRPr="006C3F74">
          <w:rPr>
            <w:spacing w:val="-3"/>
          </w:rPr>
          <w:t>Quienes se encuentren en alguna de las situaciones de incompatibilidad previstas en la legislación en materia de auditoría de cuentas.</w:t>
        </w:r>
      </w:ins>
    </w:p>
    <w:p w14:paraId="2590F932" w14:textId="77777777" w:rsidR="00F44391" w:rsidRPr="006C3F74" w:rsidRDefault="00F44391" w:rsidP="006C3F74">
      <w:pPr>
        <w:pStyle w:val="Prrafodelista"/>
        <w:numPr>
          <w:ilvl w:val="0"/>
          <w:numId w:val="20"/>
        </w:numPr>
        <w:spacing w:before="120" w:after="120" w:line="360" w:lineRule="auto"/>
        <w:ind w:left="1276" w:hanging="283"/>
        <w:jc w:val="both"/>
        <w:rPr>
          <w:ins w:id="32" w:author="José Marí Olano" w:date="2025-03-17T17:17:00Z" w16du:dateUtc="2025-03-17T16:17:00Z"/>
          <w:spacing w:val="-3"/>
        </w:rPr>
      </w:pPr>
      <w:ins w:id="33" w:author="José Marí Olano" w:date="2025-03-17T17:17:00Z" w16du:dateUtc="2025-03-17T16:17:00Z">
        <w:r w:rsidRPr="006C3F74">
          <w:rPr>
            <w:spacing w:val="-3"/>
          </w:rPr>
          <w:t>Q</w:t>
        </w:r>
        <w:r w:rsidR="004A695D" w:rsidRPr="006C3F74">
          <w:rPr>
            <w:spacing w:val="-3"/>
          </w:rPr>
          <w:t>uienes hubieran sido separados de este cargo dentro de los tres años anteriores</w:t>
        </w:r>
        <w:r w:rsidRPr="006C3F74">
          <w:rPr>
            <w:spacing w:val="-3"/>
          </w:rPr>
          <w:t>.</w:t>
        </w:r>
      </w:ins>
    </w:p>
    <w:p w14:paraId="61014061" w14:textId="45B4C270" w:rsidR="004A695D" w:rsidRPr="006C3F74" w:rsidRDefault="00F44391" w:rsidP="006C3F74">
      <w:pPr>
        <w:pStyle w:val="Prrafodelista"/>
        <w:numPr>
          <w:ilvl w:val="0"/>
          <w:numId w:val="20"/>
        </w:numPr>
        <w:spacing w:before="120" w:after="120" w:line="360" w:lineRule="auto"/>
        <w:ind w:left="1276" w:hanging="283"/>
        <w:jc w:val="both"/>
        <w:rPr>
          <w:ins w:id="34" w:author="José Marí Olano" w:date="2025-03-17T17:17:00Z" w16du:dateUtc="2025-03-17T16:17:00Z"/>
          <w:spacing w:val="-3"/>
        </w:rPr>
      </w:pPr>
      <w:ins w:id="35" w:author="José Marí Olano" w:date="2025-03-17T17:17:00Z" w16du:dateUtc="2025-03-17T16:17:00Z">
        <w:r w:rsidRPr="006C3F74">
          <w:rPr>
            <w:spacing w:val="-3"/>
          </w:rPr>
          <w:t>Q</w:t>
        </w:r>
        <w:r w:rsidR="004A695D" w:rsidRPr="006C3F74">
          <w:rPr>
            <w:spacing w:val="-3"/>
          </w:rPr>
          <w:t>uienes hubiera sido nombrado experto en la reestructuración.</w:t>
        </w:r>
      </w:ins>
    </w:p>
    <w:p w14:paraId="019E6B2F" w14:textId="0615E85D" w:rsidR="004A695D" w:rsidRPr="006C3F74" w:rsidRDefault="0004276D" w:rsidP="006C3F74">
      <w:pPr>
        <w:pStyle w:val="Prrafodelista"/>
        <w:numPr>
          <w:ilvl w:val="0"/>
          <w:numId w:val="18"/>
        </w:numPr>
        <w:spacing w:before="120" w:after="120" w:line="360" w:lineRule="auto"/>
        <w:ind w:left="993" w:hanging="284"/>
        <w:jc w:val="both"/>
        <w:rPr>
          <w:ins w:id="36" w:author="José Marí Olano" w:date="2025-03-17T17:17:00Z" w16du:dateUtc="2025-03-17T16:17:00Z"/>
          <w:spacing w:val="-3"/>
        </w:rPr>
      </w:pPr>
      <w:ins w:id="37" w:author="José Marí Olano" w:date="2025-03-17T17:17:00Z" w16du:dateUtc="2025-03-17T16:17:00Z">
        <w:r>
          <w:rPr>
            <w:spacing w:val="-3"/>
          </w:rPr>
          <w:t>E</w:t>
        </w:r>
        <w:r w:rsidR="00F44391" w:rsidRPr="006C3F74">
          <w:rPr>
            <w:spacing w:val="-3"/>
          </w:rPr>
          <w:t>l administrador concursal podrá ser recusado por las mismas causas que los peritos.</w:t>
        </w:r>
      </w:ins>
    </w:p>
    <w:p w14:paraId="6ABD94CA" w14:textId="05E30651" w:rsidR="000270D7" w:rsidRPr="006C3F74" w:rsidRDefault="000270D7" w:rsidP="006C3F74">
      <w:pPr>
        <w:pStyle w:val="Prrafodelista"/>
        <w:numPr>
          <w:ilvl w:val="0"/>
          <w:numId w:val="18"/>
        </w:numPr>
        <w:spacing w:before="120" w:after="120" w:line="360" w:lineRule="auto"/>
        <w:ind w:left="993" w:hanging="284"/>
        <w:jc w:val="both"/>
        <w:rPr>
          <w:ins w:id="38" w:author="José Marí Olano" w:date="2025-03-17T17:17:00Z" w16du:dateUtc="2025-03-17T16:17:00Z"/>
          <w:spacing w:val="-3"/>
        </w:rPr>
      </w:pPr>
      <w:ins w:id="39" w:author="José Marí Olano" w:date="2025-03-17T17:17:00Z" w16du:dateUtc="2025-03-17T16:17:00Z">
        <w:r w:rsidRPr="006C3F74">
          <w:rPr>
            <w:spacing w:val="-3"/>
          </w:rPr>
          <w:t>El nombramiento de administrador concursal será comunicado al designado</w:t>
        </w:r>
        <w:r w:rsidR="00C2624C" w:rsidRPr="006C3F74">
          <w:rPr>
            <w:spacing w:val="-3"/>
          </w:rPr>
          <w:t xml:space="preserve">, quien sólo podrá rechazar el nombramiento </w:t>
        </w:r>
        <w:r w:rsidR="00360350" w:rsidRPr="006C3F74">
          <w:rPr>
            <w:spacing w:val="-3"/>
          </w:rPr>
          <w:t xml:space="preserve">o renunciar al mismo una vez aceptado </w:t>
        </w:r>
        <w:r w:rsidR="00C2624C" w:rsidRPr="006C3F74">
          <w:rPr>
            <w:spacing w:val="-3"/>
          </w:rPr>
          <w:t>si concurre</w:t>
        </w:r>
        <w:r w:rsidRPr="006C3F74">
          <w:rPr>
            <w:spacing w:val="-3"/>
          </w:rPr>
          <w:t xml:space="preserve"> justa causa o </w:t>
        </w:r>
        <w:r w:rsidR="00360350" w:rsidRPr="006C3F74">
          <w:rPr>
            <w:spacing w:val="-3"/>
          </w:rPr>
          <w:t xml:space="preserve">pierde </w:t>
        </w:r>
        <w:r w:rsidRPr="006C3F74">
          <w:rPr>
            <w:spacing w:val="-3"/>
          </w:rPr>
          <w:t>de forma sobrevenida las condiciones exigidas para ejercer</w:t>
        </w:r>
        <w:r w:rsidR="00360350" w:rsidRPr="006C3F74">
          <w:rPr>
            <w:spacing w:val="-3"/>
          </w:rPr>
          <w:t>lo</w:t>
        </w:r>
        <w:r w:rsidRPr="006C3F74">
          <w:rPr>
            <w:spacing w:val="-3"/>
          </w:rPr>
          <w:t>.</w:t>
        </w:r>
      </w:ins>
    </w:p>
    <w:p w14:paraId="54C71146" w14:textId="77777777" w:rsidR="00B31945" w:rsidRDefault="0004276D" w:rsidP="00D11461">
      <w:pPr>
        <w:pStyle w:val="Prrafodelista"/>
        <w:numPr>
          <w:ilvl w:val="0"/>
          <w:numId w:val="18"/>
        </w:numPr>
        <w:spacing w:before="120" w:after="120" w:line="360" w:lineRule="auto"/>
        <w:ind w:left="993" w:hanging="284"/>
        <w:jc w:val="both"/>
        <w:rPr>
          <w:ins w:id="40" w:author="José Marí Olano" w:date="2025-03-17T17:17:00Z" w16du:dateUtc="2025-03-17T16:17:00Z"/>
          <w:spacing w:val="-3"/>
        </w:rPr>
      </w:pPr>
      <w:ins w:id="41" w:author="José Marí Olano" w:date="2025-03-17T17:17:00Z" w16du:dateUtc="2025-03-17T16:17:00Z">
        <w:r>
          <w:rPr>
            <w:spacing w:val="-3"/>
          </w:rPr>
          <w:t>El administrador</w:t>
        </w:r>
        <w:r w:rsidR="000270D7" w:rsidRPr="000270D7">
          <w:rPr>
            <w:spacing w:val="-3"/>
          </w:rPr>
          <w:t xml:space="preserve"> concursal desempeñará el cargo</w:t>
        </w:r>
        <w:r w:rsidR="00B31945">
          <w:rPr>
            <w:spacing w:val="-3"/>
          </w:rPr>
          <w:t>:</w:t>
        </w:r>
      </w:ins>
    </w:p>
    <w:p w14:paraId="3AC5E64A" w14:textId="77777777" w:rsidR="00B31945" w:rsidRDefault="00B31945" w:rsidP="00B21D1B">
      <w:pPr>
        <w:pStyle w:val="Prrafodelista"/>
        <w:numPr>
          <w:ilvl w:val="0"/>
          <w:numId w:val="21"/>
        </w:numPr>
        <w:spacing w:before="120" w:after="120" w:line="360" w:lineRule="auto"/>
        <w:ind w:left="1276" w:hanging="283"/>
        <w:jc w:val="both"/>
        <w:rPr>
          <w:ins w:id="42" w:author="José Marí Olano" w:date="2025-03-17T17:17:00Z" w16du:dateUtc="2025-03-17T16:17:00Z"/>
          <w:spacing w:val="-3"/>
        </w:rPr>
      </w:pPr>
      <w:ins w:id="43" w:author="José Marí Olano" w:date="2025-03-17T17:17:00Z" w16du:dateUtc="2025-03-17T16:17:00Z">
        <w:r>
          <w:rPr>
            <w:spacing w:val="-3"/>
          </w:rPr>
          <w:t>C</w:t>
        </w:r>
        <w:r w:rsidR="000270D7" w:rsidRPr="000270D7">
          <w:rPr>
            <w:spacing w:val="-3"/>
          </w:rPr>
          <w:t>on la debida diligencia</w:t>
        </w:r>
        <w:r>
          <w:rPr>
            <w:spacing w:val="-3"/>
          </w:rPr>
          <w:t>.</w:t>
        </w:r>
      </w:ins>
    </w:p>
    <w:p w14:paraId="6F31C8F7" w14:textId="77777777" w:rsidR="00B31945" w:rsidRDefault="00B31945" w:rsidP="00B21D1B">
      <w:pPr>
        <w:pStyle w:val="Prrafodelista"/>
        <w:numPr>
          <w:ilvl w:val="0"/>
          <w:numId w:val="21"/>
        </w:numPr>
        <w:spacing w:before="120" w:after="120" w:line="360" w:lineRule="auto"/>
        <w:ind w:left="1276" w:hanging="283"/>
        <w:jc w:val="both"/>
        <w:rPr>
          <w:ins w:id="44" w:author="José Marí Olano" w:date="2025-03-17T17:17:00Z" w16du:dateUtc="2025-03-17T16:17:00Z"/>
          <w:spacing w:val="-3"/>
        </w:rPr>
      </w:pPr>
      <w:ins w:id="45" w:author="José Marí Olano" w:date="2025-03-17T17:17:00Z" w16du:dateUtc="2025-03-17T16:17:00Z">
        <w:r>
          <w:rPr>
            <w:spacing w:val="-3"/>
          </w:rPr>
          <w:t>C</w:t>
        </w:r>
        <w:r w:rsidR="000270D7" w:rsidRPr="000270D7">
          <w:rPr>
            <w:spacing w:val="-3"/>
          </w:rPr>
          <w:t>on imparcialidad e independencia respecto de</w:t>
        </w:r>
        <w:r w:rsidR="00151F94">
          <w:rPr>
            <w:spacing w:val="-3"/>
          </w:rPr>
          <w:t xml:space="preserve"> </w:t>
        </w:r>
        <w:r w:rsidR="000270D7" w:rsidRPr="000270D7">
          <w:rPr>
            <w:spacing w:val="-3"/>
          </w:rPr>
          <w:t>l</w:t>
        </w:r>
        <w:r w:rsidR="00151F94">
          <w:rPr>
            <w:spacing w:val="-3"/>
          </w:rPr>
          <w:t>os acreedores y del</w:t>
        </w:r>
        <w:r w:rsidR="000270D7" w:rsidRPr="000270D7">
          <w:rPr>
            <w:spacing w:val="-3"/>
          </w:rPr>
          <w:t xml:space="preserve"> deudor</w:t>
        </w:r>
        <w:r w:rsidR="00151F94">
          <w:rPr>
            <w:spacing w:val="-3"/>
          </w:rPr>
          <w:t xml:space="preserve">, </w:t>
        </w:r>
        <w:r w:rsidR="000270D7" w:rsidRPr="000270D7">
          <w:rPr>
            <w:spacing w:val="-3"/>
          </w:rPr>
          <w:t>sus socios, administradores y directores generales</w:t>
        </w:r>
        <w:r>
          <w:rPr>
            <w:spacing w:val="-3"/>
          </w:rPr>
          <w:t>.</w:t>
        </w:r>
      </w:ins>
    </w:p>
    <w:p w14:paraId="67BE0A15" w14:textId="66BECA35" w:rsidR="00B21D1B" w:rsidRDefault="00B31945" w:rsidP="00B21D1B">
      <w:pPr>
        <w:pStyle w:val="Prrafodelista"/>
        <w:numPr>
          <w:ilvl w:val="0"/>
          <w:numId w:val="21"/>
        </w:numPr>
        <w:spacing w:before="120" w:after="120" w:line="360" w:lineRule="auto"/>
        <w:ind w:left="1276" w:hanging="283"/>
        <w:jc w:val="both"/>
        <w:rPr>
          <w:ins w:id="46" w:author="José Marí Olano" w:date="2025-03-17T17:17:00Z" w16du:dateUtc="2025-03-17T16:17:00Z"/>
          <w:spacing w:val="-3"/>
        </w:rPr>
      </w:pPr>
      <w:ins w:id="47" w:author="José Marí Olano" w:date="2025-03-17T17:17:00Z" w16du:dateUtc="2025-03-17T16:17:00Z">
        <w:r>
          <w:rPr>
            <w:spacing w:val="-3"/>
          </w:rPr>
          <w:t xml:space="preserve">Bajo la </w:t>
        </w:r>
        <w:r w:rsidR="00B21D1B" w:rsidRPr="000270D7">
          <w:rPr>
            <w:spacing w:val="-3"/>
          </w:rPr>
          <w:t>supervisión del juez del concurso</w:t>
        </w:r>
        <w:r w:rsidR="00B21D1B">
          <w:rPr>
            <w:spacing w:val="-3"/>
          </w:rPr>
          <w:t>, quien</w:t>
        </w:r>
        <w:r w:rsidR="00B21D1B" w:rsidRPr="000270D7">
          <w:rPr>
            <w:spacing w:val="-3"/>
          </w:rPr>
          <w:t xml:space="preserve"> </w:t>
        </w:r>
        <w:r w:rsidR="00B21D1B">
          <w:rPr>
            <w:spacing w:val="-3"/>
          </w:rPr>
          <w:t>e</w:t>
        </w:r>
        <w:r w:rsidR="00B21D1B" w:rsidRPr="000270D7">
          <w:rPr>
            <w:spacing w:val="-3"/>
          </w:rPr>
          <w:t>n cualquier momento podrá requerir</w:t>
        </w:r>
        <w:r w:rsidR="00B21D1B">
          <w:rPr>
            <w:spacing w:val="-3"/>
          </w:rPr>
          <w:t xml:space="preserve">le cualquier </w:t>
        </w:r>
        <w:r w:rsidR="00B21D1B" w:rsidRPr="000270D7">
          <w:rPr>
            <w:spacing w:val="-3"/>
          </w:rPr>
          <w:t>información relacionada con el concurso.</w:t>
        </w:r>
      </w:ins>
    </w:p>
    <w:p w14:paraId="1063D28F" w14:textId="4613335B" w:rsidR="000270D7" w:rsidRPr="000270D7" w:rsidRDefault="00B21D1B" w:rsidP="00B21D1B">
      <w:pPr>
        <w:pStyle w:val="Prrafodelista"/>
        <w:numPr>
          <w:ilvl w:val="0"/>
          <w:numId w:val="21"/>
        </w:numPr>
        <w:spacing w:before="120" w:after="120" w:line="360" w:lineRule="auto"/>
        <w:ind w:left="1276" w:hanging="283"/>
        <w:jc w:val="both"/>
        <w:rPr>
          <w:ins w:id="48" w:author="José Marí Olano" w:date="2025-03-17T17:17:00Z" w16du:dateUtc="2025-03-17T16:17:00Z"/>
          <w:spacing w:val="-3"/>
        </w:rPr>
      </w:pPr>
      <w:ins w:id="49" w:author="José Marí Olano" w:date="2025-03-17T17:17:00Z" w16du:dateUtc="2025-03-17T16:17:00Z">
        <w:r>
          <w:rPr>
            <w:spacing w:val="-3"/>
          </w:rPr>
          <w:t>A</w:t>
        </w:r>
        <w:r w:rsidR="00151F94">
          <w:rPr>
            <w:spacing w:val="-3"/>
          </w:rPr>
          <w:t>ctuando siempre en interés del concurso</w:t>
        </w:r>
        <w:r w:rsidR="000270D7" w:rsidRPr="000270D7">
          <w:rPr>
            <w:spacing w:val="-3"/>
          </w:rPr>
          <w:t>.</w:t>
        </w:r>
      </w:ins>
    </w:p>
    <w:p w14:paraId="256E7D80" w14:textId="77E078CC" w:rsidR="00946983" w:rsidRDefault="000A40A8" w:rsidP="00660E11">
      <w:pPr>
        <w:pStyle w:val="Prrafodelista"/>
        <w:numPr>
          <w:ilvl w:val="0"/>
          <w:numId w:val="18"/>
        </w:numPr>
        <w:spacing w:before="120" w:after="120" w:line="360" w:lineRule="auto"/>
        <w:ind w:left="993" w:hanging="284"/>
        <w:jc w:val="both"/>
        <w:rPr>
          <w:ins w:id="50" w:author="José Marí Olano" w:date="2025-03-17T17:17:00Z" w16du:dateUtc="2025-03-17T16:17:00Z"/>
          <w:spacing w:val="-3"/>
        </w:rPr>
      </w:pPr>
      <w:ins w:id="51" w:author="José Marí Olano" w:date="2025-03-17T17:17:00Z" w16du:dateUtc="2025-03-17T16:17:00Z">
        <w:r>
          <w:rPr>
            <w:spacing w:val="-3"/>
          </w:rPr>
          <w:t>E</w:t>
        </w:r>
        <w:r w:rsidR="000270D7" w:rsidRPr="000270D7">
          <w:rPr>
            <w:spacing w:val="-3"/>
          </w:rPr>
          <w:t>n caso de concurso voluntario, el concursado conservará las facultades de administración y disposición sobre la masa activa, pero el ejercicio de estas facultades estará sometido a la intervención de</w:t>
        </w:r>
        <w:r w:rsidR="00660E11">
          <w:rPr>
            <w:spacing w:val="-3"/>
          </w:rPr>
          <w:t>l</w:t>
        </w:r>
        <w:r w:rsidR="000270D7" w:rsidRPr="000270D7">
          <w:rPr>
            <w:spacing w:val="-3"/>
          </w:rPr>
          <w:t xml:space="preserve"> administra</w:t>
        </w:r>
        <w:r w:rsidR="00660E11">
          <w:rPr>
            <w:spacing w:val="-3"/>
          </w:rPr>
          <w:t>dor</w:t>
        </w:r>
        <w:r w:rsidR="000270D7" w:rsidRPr="000270D7">
          <w:rPr>
            <w:spacing w:val="-3"/>
          </w:rPr>
          <w:t xml:space="preserve"> concursal, que podrá autorizar o denegar la autorización según tenga por conveniente.</w:t>
        </w:r>
      </w:ins>
    </w:p>
    <w:p w14:paraId="7E6DC84A" w14:textId="3E7CEFC4" w:rsidR="000270D7" w:rsidRPr="000270D7" w:rsidRDefault="000270D7" w:rsidP="00660E11">
      <w:pPr>
        <w:pStyle w:val="Prrafodelista"/>
        <w:spacing w:before="120" w:after="120" w:line="360" w:lineRule="auto"/>
        <w:ind w:left="993" w:firstLine="283"/>
        <w:jc w:val="both"/>
        <w:rPr>
          <w:ins w:id="52" w:author="José Marí Olano" w:date="2025-03-17T17:17:00Z" w16du:dateUtc="2025-03-17T16:17:00Z"/>
          <w:spacing w:val="-3"/>
        </w:rPr>
      </w:pPr>
      <w:ins w:id="53" w:author="José Marí Olano" w:date="2025-03-17T17:17:00Z" w16du:dateUtc="2025-03-17T16:17:00Z">
        <w:r w:rsidRPr="000270D7">
          <w:rPr>
            <w:spacing w:val="-3"/>
          </w:rPr>
          <w:t xml:space="preserve">En </w:t>
        </w:r>
        <w:r w:rsidR="00660E11">
          <w:rPr>
            <w:spacing w:val="-3"/>
          </w:rPr>
          <w:t xml:space="preserve">cambio, en </w:t>
        </w:r>
        <w:r w:rsidRPr="000270D7">
          <w:rPr>
            <w:spacing w:val="-3"/>
          </w:rPr>
          <w:t>caso de concurso necesario, el concursado tendrá suspendido el ejercicio de las facultades de administración y disposición sobre la masa activa</w:t>
        </w:r>
        <w:r w:rsidR="00946983">
          <w:rPr>
            <w:spacing w:val="-3"/>
          </w:rPr>
          <w:t xml:space="preserve">, las cuales serán ejercidas por el </w:t>
        </w:r>
        <w:r w:rsidRPr="000270D7">
          <w:rPr>
            <w:spacing w:val="-3"/>
          </w:rPr>
          <w:t>administra</w:t>
        </w:r>
        <w:r w:rsidR="00946983">
          <w:rPr>
            <w:spacing w:val="-3"/>
          </w:rPr>
          <w:t>dor</w:t>
        </w:r>
        <w:r w:rsidRPr="000270D7">
          <w:rPr>
            <w:spacing w:val="-3"/>
          </w:rPr>
          <w:t xml:space="preserve"> concursal.</w:t>
        </w:r>
      </w:ins>
    </w:p>
    <w:p w14:paraId="4041171C" w14:textId="7346F6E3" w:rsidR="000270D7" w:rsidRPr="000270D7" w:rsidRDefault="006C694F" w:rsidP="000A0958">
      <w:pPr>
        <w:pStyle w:val="Prrafodelista"/>
        <w:numPr>
          <w:ilvl w:val="0"/>
          <w:numId w:val="18"/>
        </w:numPr>
        <w:spacing w:before="120" w:after="120" w:line="360" w:lineRule="auto"/>
        <w:ind w:left="993" w:hanging="284"/>
        <w:jc w:val="both"/>
        <w:rPr>
          <w:ins w:id="54" w:author="José Marí Olano" w:date="2025-03-17T17:17:00Z" w16du:dateUtc="2025-03-17T16:17:00Z"/>
          <w:spacing w:val="-3"/>
        </w:rPr>
      </w:pPr>
      <w:ins w:id="55" w:author="José Marí Olano" w:date="2025-03-17T17:17:00Z" w16du:dateUtc="2025-03-17T16:17:00Z">
        <w:r>
          <w:rPr>
            <w:spacing w:val="-3"/>
          </w:rPr>
          <w:t>L</w:t>
        </w:r>
        <w:r w:rsidR="000270D7" w:rsidRPr="000270D7">
          <w:rPr>
            <w:spacing w:val="-3"/>
          </w:rPr>
          <w:t xml:space="preserve">os administradores concursales </w:t>
        </w:r>
        <w:r w:rsidR="008C071D">
          <w:rPr>
            <w:spacing w:val="-3"/>
          </w:rPr>
          <w:t xml:space="preserve">percibirán </w:t>
        </w:r>
        <w:r w:rsidR="000270D7" w:rsidRPr="000270D7">
          <w:rPr>
            <w:spacing w:val="-3"/>
          </w:rPr>
          <w:t>con cargo a la masa</w:t>
        </w:r>
        <w:r w:rsidR="008C071D">
          <w:rPr>
            <w:spacing w:val="-3"/>
          </w:rPr>
          <w:t xml:space="preserve"> la retribución que prevé</w:t>
        </w:r>
        <w:r>
          <w:rPr>
            <w:spacing w:val="-3"/>
          </w:rPr>
          <w:t xml:space="preserve"> </w:t>
        </w:r>
        <w:r w:rsidR="00A12FA7">
          <w:rPr>
            <w:spacing w:val="-3"/>
          </w:rPr>
          <w:t xml:space="preserve">el </w:t>
        </w:r>
        <w:r w:rsidR="00A12FA7" w:rsidRPr="00A12FA7">
          <w:rPr>
            <w:spacing w:val="-3"/>
          </w:rPr>
          <w:t xml:space="preserve">arancel </w:t>
        </w:r>
        <w:r w:rsidR="00A12FA7">
          <w:rPr>
            <w:spacing w:val="-3"/>
          </w:rPr>
          <w:t>aprobado por Real Decreto de 6 de septiembre de 2004</w:t>
        </w:r>
        <w:r w:rsidR="008C071D">
          <w:rPr>
            <w:spacing w:val="-3"/>
          </w:rPr>
          <w:t>.</w:t>
        </w:r>
      </w:ins>
    </w:p>
    <w:p w14:paraId="1C2061EB" w14:textId="4347D220" w:rsidR="000270D7" w:rsidRPr="000270D7" w:rsidRDefault="000270D7" w:rsidP="000A0958">
      <w:pPr>
        <w:pStyle w:val="Prrafodelista"/>
        <w:numPr>
          <w:ilvl w:val="0"/>
          <w:numId w:val="18"/>
        </w:numPr>
        <w:spacing w:before="120" w:after="120" w:line="360" w:lineRule="auto"/>
        <w:ind w:left="993" w:hanging="284"/>
        <w:jc w:val="both"/>
        <w:rPr>
          <w:ins w:id="56" w:author="José Marí Olano" w:date="2025-03-17T17:17:00Z" w16du:dateUtc="2025-03-17T16:17:00Z"/>
          <w:spacing w:val="-3"/>
        </w:rPr>
      </w:pPr>
      <w:ins w:id="57" w:author="José Marí Olano" w:date="2025-03-17T17:17:00Z" w16du:dateUtc="2025-03-17T16:17:00Z">
        <w:r w:rsidRPr="000270D7">
          <w:rPr>
            <w:spacing w:val="-3"/>
          </w:rPr>
          <w:t>Los administradores concursales responderán frente al concursado y frente a los acreedores de los daños y perjuicios causados a la masa por los actos y omisiones contrarios a la ley y por los realizados incumpliendo los deberes inherentes al desempeño del cargo</w:t>
        </w:r>
        <w:r w:rsidR="00BD1462">
          <w:rPr>
            <w:spacing w:val="-3"/>
          </w:rPr>
          <w:t>.</w:t>
        </w:r>
      </w:ins>
    </w:p>
    <w:p w14:paraId="2159388F" w14:textId="715022DF" w:rsidR="000270D7" w:rsidRPr="000270D7" w:rsidRDefault="000270D7" w:rsidP="000A0958">
      <w:pPr>
        <w:pStyle w:val="Prrafodelista"/>
        <w:spacing w:before="120" w:after="120" w:line="360" w:lineRule="auto"/>
        <w:ind w:left="993" w:firstLine="283"/>
        <w:jc w:val="both"/>
        <w:rPr>
          <w:ins w:id="58" w:author="José Marí Olano" w:date="2025-03-17T17:17:00Z" w16du:dateUtc="2025-03-17T16:17:00Z"/>
          <w:spacing w:val="-3"/>
        </w:rPr>
      </w:pPr>
      <w:ins w:id="59" w:author="José Marí Olano" w:date="2025-03-17T17:17:00Z" w16du:dateUtc="2025-03-17T16:17:00Z">
        <w:r w:rsidRPr="000270D7">
          <w:rPr>
            <w:spacing w:val="-3"/>
          </w:rPr>
          <w:t>Las acciones de responsabilidad prescribirán a los cuatro años.</w:t>
        </w:r>
      </w:ins>
    </w:p>
    <w:p w14:paraId="4720EFE8" w14:textId="77777777" w:rsidR="000270D7" w:rsidRPr="0024299A" w:rsidRDefault="000270D7" w:rsidP="000270D7">
      <w:pPr>
        <w:spacing w:before="120" w:after="120" w:line="360" w:lineRule="auto"/>
        <w:ind w:firstLine="708"/>
        <w:jc w:val="both"/>
        <w:rPr>
          <w:ins w:id="60" w:author="José Marí Olano" w:date="2025-03-17T17:17:00Z" w16du:dateUtc="2025-03-17T16:17:00Z"/>
          <w:spacing w:val="-3"/>
        </w:rPr>
      </w:pPr>
    </w:p>
    <w:p w14:paraId="60EE082C" w14:textId="4851AC7C" w:rsidR="0024299A" w:rsidRPr="00556A10" w:rsidRDefault="0024299A" w:rsidP="00556A10">
      <w:pPr>
        <w:spacing w:before="120" w:after="120" w:line="360" w:lineRule="auto"/>
        <w:jc w:val="both"/>
        <w:rPr>
          <w:b/>
          <w:bCs/>
          <w:spacing w:val="-3"/>
        </w:rPr>
      </w:pPr>
      <w:r w:rsidRPr="00556A10">
        <w:rPr>
          <w:b/>
          <w:bCs/>
          <w:spacing w:val="-3"/>
        </w:rPr>
        <w:t>LA PROVISIÓN DE LA SOLICITUD DE CONCURSO</w:t>
      </w:r>
      <w:r w:rsidR="00556A10" w:rsidRPr="00556A10">
        <w:rPr>
          <w:b/>
          <w:bCs/>
          <w:spacing w:val="-3"/>
        </w:rPr>
        <w:t>.</w:t>
      </w:r>
    </w:p>
    <w:p w14:paraId="1FECF470" w14:textId="2225D7DE" w:rsidR="00273430" w:rsidRDefault="00273430" w:rsidP="00692200">
      <w:pPr>
        <w:spacing w:before="120" w:after="120" w:line="360" w:lineRule="auto"/>
        <w:ind w:firstLine="708"/>
        <w:jc w:val="both"/>
        <w:rPr>
          <w:spacing w:val="-3"/>
        </w:rPr>
      </w:pPr>
      <w:r>
        <w:rPr>
          <w:spacing w:val="-3"/>
        </w:rPr>
        <w:t>Conforme a</w:t>
      </w:r>
      <w:r w:rsidR="00C9749F">
        <w:rPr>
          <w:spacing w:val="-3"/>
        </w:rPr>
        <w:t xml:space="preserve"> </w:t>
      </w:r>
      <w:r>
        <w:rPr>
          <w:spacing w:val="-3"/>
        </w:rPr>
        <w:t>l</w:t>
      </w:r>
      <w:r w:rsidR="00C9749F">
        <w:rPr>
          <w:spacing w:val="-3"/>
        </w:rPr>
        <w:t>os</w:t>
      </w:r>
      <w:r>
        <w:rPr>
          <w:spacing w:val="-3"/>
        </w:rPr>
        <w:t xml:space="preserve"> artículo</w:t>
      </w:r>
      <w:r w:rsidR="00C9749F">
        <w:rPr>
          <w:spacing w:val="-3"/>
        </w:rPr>
        <w:t>s</w:t>
      </w:r>
      <w:r>
        <w:rPr>
          <w:spacing w:val="-3"/>
        </w:rPr>
        <w:t xml:space="preserve"> 3 </w:t>
      </w:r>
      <w:r w:rsidR="00C9749F">
        <w:rPr>
          <w:spacing w:val="-3"/>
        </w:rPr>
        <w:t xml:space="preserve">a 27 </w:t>
      </w:r>
      <w:r>
        <w:rPr>
          <w:spacing w:val="-3"/>
        </w:rPr>
        <w:t xml:space="preserve">de la Ley Concursal, </w:t>
      </w:r>
      <w:r w:rsidR="006922D4">
        <w:rPr>
          <w:spacing w:val="-3"/>
        </w:rPr>
        <w:t>p</w:t>
      </w:r>
      <w:r w:rsidR="00692200" w:rsidRPr="00692200">
        <w:rPr>
          <w:spacing w:val="-3"/>
        </w:rPr>
        <w:t>ara solicitar la declaración de concurso están legitimados el deudor y cualquiera de sus</w:t>
      </w:r>
      <w:r w:rsidR="00692200">
        <w:rPr>
          <w:spacing w:val="-3"/>
        </w:rPr>
        <w:t xml:space="preserve"> </w:t>
      </w:r>
      <w:r w:rsidR="00692200" w:rsidRPr="00692200">
        <w:rPr>
          <w:spacing w:val="-3"/>
        </w:rPr>
        <w:t>acreedores</w:t>
      </w:r>
      <w:r w:rsidR="00692200">
        <w:rPr>
          <w:spacing w:val="-3"/>
        </w:rPr>
        <w:t>, dando así lugar a los concursos voluntario y necesario, respectivamente</w:t>
      </w:r>
      <w:r w:rsidR="001E03B8">
        <w:rPr>
          <w:spacing w:val="-3"/>
        </w:rPr>
        <w:t>, de forma que:</w:t>
      </w:r>
    </w:p>
    <w:p w14:paraId="64DEBA75" w14:textId="5FB05784" w:rsidR="009A4C66" w:rsidRDefault="009A4C66" w:rsidP="009728C0">
      <w:pPr>
        <w:pStyle w:val="Prrafodelista"/>
        <w:numPr>
          <w:ilvl w:val="0"/>
          <w:numId w:val="5"/>
        </w:numPr>
        <w:spacing w:before="120" w:after="120" w:line="360" w:lineRule="auto"/>
        <w:ind w:left="993" w:hanging="284"/>
        <w:jc w:val="both"/>
        <w:rPr>
          <w:spacing w:val="-3"/>
        </w:rPr>
      </w:pPr>
      <w:r>
        <w:rPr>
          <w:spacing w:val="-3"/>
        </w:rPr>
        <w:t>El</w:t>
      </w:r>
      <w:r w:rsidRPr="009A4C66">
        <w:rPr>
          <w:spacing w:val="-3"/>
        </w:rPr>
        <w:t xml:space="preserve"> deudor deberá expresar en la solicitud el</w:t>
      </w:r>
      <w:r>
        <w:rPr>
          <w:spacing w:val="-3"/>
        </w:rPr>
        <w:t xml:space="preserve"> </w:t>
      </w:r>
      <w:r w:rsidRPr="009A4C66">
        <w:rPr>
          <w:spacing w:val="-3"/>
        </w:rPr>
        <w:t xml:space="preserve">estado de insolvencia actual o inminente en que se encuentre y acompañar </w:t>
      </w:r>
      <w:r w:rsidR="00BE67EA">
        <w:rPr>
          <w:spacing w:val="-3"/>
        </w:rPr>
        <w:t>los siguientes documentos</w:t>
      </w:r>
      <w:r w:rsidR="000724C9">
        <w:rPr>
          <w:spacing w:val="-3"/>
        </w:rPr>
        <w:t xml:space="preserve"> con el contenido previsto para cada uno de ellos</w:t>
      </w:r>
      <w:r w:rsidR="00BE67EA">
        <w:rPr>
          <w:spacing w:val="-3"/>
        </w:rPr>
        <w:t>:</w:t>
      </w:r>
    </w:p>
    <w:p w14:paraId="7D69A8AC" w14:textId="7715F3A4" w:rsidR="00BE67EA" w:rsidRPr="008B2FCF" w:rsidRDefault="00BE67EA" w:rsidP="009728C0">
      <w:pPr>
        <w:pStyle w:val="Prrafodelista"/>
        <w:numPr>
          <w:ilvl w:val="0"/>
          <w:numId w:val="6"/>
        </w:numPr>
        <w:spacing w:before="120" w:after="120" w:line="360" w:lineRule="auto"/>
        <w:ind w:left="1560" w:hanging="284"/>
        <w:jc w:val="both"/>
        <w:rPr>
          <w:spacing w:val="-3"/>
        </w:rPr>
      </w:pPr>
      <w:r w:rsidRPr="008B2FCF">
        <w:rPr>
          <w:spacing w:val="-3"/>
        </w:rPr>
        <w:t>Los necesarios para acreditar tal estado de insolvencia.</w:t>
      </w:r>
    </w:p>
    <w:p w14:paraId="2030E400" w14:textId="1846F636" w:rsidR="0099460C" w:rsidRPr="008B2FCF" w:rsidRDefault="0099460C" w:rsidP="009728C0">
      <w:pPr>
        <w:pStyle w:val="Prrafodelista"/>
        <w:numPr>
          <w:ilvl w:val="0"/>
          <w:numId w:val="6"/>
        </w:numPr>
        <w:spacing w:before="120" w:after="120" w:line="360" w:lineRule="auto"/>
        <w:ind w:left="1560" w:hanging="284"/>
        <w:jc w:val="both"/>
        <w:rPr>
          <w:spacing w:val="-3"/>
        </w:rPr>
      </w:pPr>
      <w:r w:rsidRPr="008B2FCF">
        <w:rPr>
          <w:spacing w:val="-3"/>
        </w:rPr>
        <w:t>Una memoria.</w:t>
      </w:r>
    </w:p>
    <w:p w14:paraId="70A69338" w14:textId="1618D00B" w:rsidR="0099460C" w:rsidRPr="008B2FCF" w:rsidRDefault="0099460C" w:rsidP="009728C0">
      <w:pPr>
        <w:pStyle w:val="Prrafodelista"/>
        <w:numPr>
          <w:ilvl w:val="0"/>
          <w:numId w:val="6"/>
        </w:numPr>
        <w:spacing w:before="120" w:after="120" w:line="360" w:lineRule="auto"/>
        <w:ind w:left="1560" w:hanging="284"/>
        <w:jc w:val="both"/>
        <w:rPr>
          <w:spacing w:val="-3"/>
        </w:rPr>
      </w:pPr>
      <w:r w:rsidRPr="008B2FCF">
        <w:rPr>
          <w:spacing w:val="-3"/>
        </w:rPr>
        <w:t>Un inventario de su patrimonio.</w:t>
      </w:r>
    </w:p>
    <w:p w14:paraId="50F1F5E9" w14:textId="0B1A3B26" w:rsidR="0099460C" w:rsidRPr="008B2FCF" w:rsidRDefault="0099460C" w:rsidP="009728C0">
      <w:pPr>
        <w:pStyle w:val="Prrafodelista"/>
        <w:numPr>
          <w:ilvl w:val="0"/>
          <w:numId w:val="6"/>
        </w:numPr>
        <w:spacing w:before="120" w:after="120" w:line="360" w:lineRule="auto"/>
        <w:ind w:left="1560" w:hanging="284"/>
        <w:jc w:val="both"/>
        <w:rPr>
          <w:spacing w:val="-3"/>
        </w:rPr>
      </w:pPr>
      <w:r w:rsidRPr="008B2FCF">
        <w:rPr>
          <w:spacing w:val="-3"/>
        </w:rPr>
        <w:t>Una relación de sus acreedores.</w:t>
      </w:r>
    </w:p>
    <w:p w14:paraId="085BCC44" w14:textId="4C9F59DB" w:rsidR="000724C9" w:rsidRPr="008B2FCF" w:rsidRDefault="000724C9" w:rsidP="009728C0">
      <w:pPr>
        <w:pStyle w:val="Prrafodelista"/>
        <w:numPr>
          <w:ilvl w:val="0"/>
          <w:numId w:val="6"/>
        </w:numPr>
        <w:spacing w:before="120" w:after="120" w:line="360" w:lineRule="auto"/>
        <w:ind w:left="1560" w:hanging="284"/>
        <w:jc w:val="both"/>
        <w:rPr>
          <w:spacing w:val="-3"/>
        </w:rPr>
      </w:pPr>
      <w:r w:rsidRPr="008B2FCF">
        <w:rPr>
          <w:spacing w:val="-3"/>
        </w:rPr>
        <w:t>Una relación de sus trabajadores.</w:t>
      </w:r>
    </w:p>
    <w:p w14:paraId="46D70250" w14:textId="05084652" w:rsidR="00912104" w:rsidRDefault="007657EA" w:rsidP="001E03B8">
      <w:pPr>
        <w:pStyle w:val="Prrafodelista"/>
        <w:spacing w:before="120" w:after="120" w:line="360" w:lineRule="auto"/>
        <w:ind w:left="993" w:firstLine="283"/>
        <w:jc w:val="both"/>
        <w:rPr>
          <w:spacing w:val="-3"/>
        </w:rPr>
      </w:pPr>
      <w:r>
        <w:rPr>
          <w:spacing w:val="-3"/>
        </w:rPr>
        <w:t xml:space="preserve">Si el juez </w:t>
      </w:r>
      <w:r w:rsidR="00C07828" w:rsidRPr="00C07828">
        <w:rPr>
          <w:spacing w:val="-3"/>
        </w:rPr>
        <w:t xml:space="preserve">se considera competente y de la documentación aportada resulta que concurren los presupuestos </w:t>
      </w:r>
      <w:r w:rsidR="001171B7">
        <w:rPr>
          <w:spacing w:val="-3"/>
        </w:rPr>
        <w:t xml:space="preserve">del concurso, lo </w:t>
      </w:r>
      <w:r w:rsidR="00C07828" w:rsidRPr="00C07828">
        <w:rPr>
          <w:spacing w:val="-3"/>
        </w:rPr>
        <w:t xml:space="preserve">declarará </w:t>
      </w:r>
      <w:r w:rsidR="00DC5C22">
        <w:rPr>
          <w:spacing w:val="-3"/>
        </w:rPr>
        <w:t>mediante auto</w:t>
      </w:r>
      <w:r w:rsidR="001171B7">
        <w:rPr>
          <w:spacing w:val="-3"/>
        </w:rPr>
        <w:t>.</w:t>
      </w:r>
    </w:p>
    <w:p w14:paraId="2C90B4C2" w14:textId="76D9E5D0" w:rsidR="00A16BB5" w:rsidRDefault="00A16BB5" w:rsidP="009728C0">
      <w:pPr>
        <w:pStyle w:val="Prrafodelista"/>
        <w:numPr>
          <w:ilvl w:val="0"/>
          <w:numId w:val="5"/>
        </w:numPr>
        <w:spacing w:before="120" w:after="120" w:line="360" w:lineRule="auto"/>
        <w:ind w:left="993" w:hanging="284"/>
        <w:jc w:val="both"/>
        <w:rPr>
          <w:spacing w:val="-3"/>
        </w:rPr>
      </w:pPr>
      <w:r w:rsidRPr="00A16BB5">
        <w:rPr>
          <w:spacing w:val="-3"/>
        </w:rPr>
        <w:t xml:space="preserve">El acreedor que </w:t>
      </w:r>
      <w:r>
        <w:rPr>
          <w:spacing w:val="-3"/>
        </w:rPr>
        <w:t>solicite</w:t>
      </w:r>
      <w:r w:rsidRPr="00A16BB5">
        <w:rPr>
          <w:spacing w:val="-3"/>
        </w:rPr>
        <w:t xml:space="preserve"> la declaración de concurso deberá expresar en la solicitud </w:t>
      </w:r>
      <w:r>
        <w:rPr>
          <w:spacing w:val="-3"/>
        </w:rPr>
        <w:t>las circunstancias de su crédito,</w:t>
      </w:r>
      <w:r w:rsidRPr="00A16BB5">
        <w:rPr>
          <w:spacing w:val="-3"/>
        </w:rPr>
        <w:t xml:space="preserve"> del que acompañará documentos acreditativos, así como los hechos externos reveladores del estado de insolvencia de</w:t>
      </w:r>
      <w:r>
        <w:rPr>
          <w:spacing w:val="-3"/>
        </w:rPr>
        <w:t>l deudor</w:t>
      </w:r>
      <w:r w:rsidR="00FD3CD3">
        <w:rPr>
          <w:spacing w:val="-3"/>
        </w:rPr>
        <w:t xml:space="preserve">, expresando los medios de prueba que acrediten tales hechos, sin bastar por sí </w:t>
      </w:r>
      <w:proofErr w:type="spellStart"/>
      <w:r w:rsidR="00FD3CD3">
        <w:rPr>
          <w:spacing w:val="-3"/>
        </w:rPr>
        <w:t>sóla</w:t>
      </w:r>
      <w:proofErr w:type="spellEnd"/>
      <w:r w:rsidR="00FD3CD3">
        <w:rPr>
          <w:spacing w:val="-3"/>
        </w:rPr>
        <w:t xml:space="preserve"> la prueba testifical.</w:t>
      </w:r>
    </w:p>
    <w:p w14:paraId="54480D4E" w14:textId="68AEF2EF" w:rsidR="00905F45" w:rsidRDefault="00DC5C22" w:rsidP="0053504D">
      <w:pPr>
        <w:pStyle w:val="Prrafodelista"/>
        <w:spacing w:before="120" w:after="120" w:line="360" w:lineRule="auto"/>
        <w:ind w:left="993" w:firstLine="283"/>
        <w:jc w:val="both"/>
        <w:rPr>
          <w:spacing w:val="-3"/>
        </w:rPr>
      </w:pPr>
      <w:r>
        <w:rPr>
          <w:spacing w:val="-3"/>
        </w:rPr>
        <w:t xml:space="preserve">Si el juez </w:t>
      </w:r>
      <w:r w:rsidRPr="00C07828">
        <w:rPr>
          <w:spacing w:val="-3"/>
        </w:rPr>
        <w:t>se considera competente</w:t>
      </w:r>
      <w:r w:rsidR="00905F45">
        <w:rPr>
          <w:spacing w:val="-3"/>
        </w:rPr>
        <w:t xml:space="preserve">, declarará el concurso mediante auto si </w:t>
      </w:r>
      <w:r w:rsidRPr="00C07828">
        <w:rPr>
          <w:spacing w:val="-3"/>
        </w:rPr>
        <w:t xml:space="preserve">de la documentación aportada resulta </w:t>
      </w:r>
      <w:r w:rsidR="00905F45">
        <w:rPr>
          <w:spacing w:val="-3"/>
        </w:rPr>
        <w:t xml:space="preserve">la </w:t>
      </w:r>
      <w:r w:rsidR="0053504D">
        <w:rPr>
          <w:spacing w:val="-3"/>
        </w:rPr>
        <w:t>existencia de</w:t>
      </w:r>
      <w:r w:rsidR="00905F45">
        <w:rPr>
          <w:spacing w:val="-3"/>
        </w:rPr>
        <w:t xml:space="preserve"> alguno de los siguientes supuestos:</w:t>
      </w:r>
    </w:p>
    <w:p w14:paraId="78522B55" w14:textId="77777777" w:rsidR="00905F45" w:rsidRDefault="00905F45" w:rsidP="009728C0">
      <w:pPr>
        <w:pStyle w:val="Prrafodelista"/>
        <w:numPr>
          <w:ilvl w:val="0"/>
          <w:numId w:val="17"/>
        </w:numPr>
        <w:spacing w:before="120" w:after="120" w:line="360" w:lineRule="auto"/>
        <w:ind w:left="1560" w:hanging="284"/>
        <w:jc w:val="both"/>
        <w:rPr>
          <w:spacing w:val="-3"/>
        </w:rPr>
      </w:pPr>
      <w:r>
        <w:rPr>
          <w:spacing w:val="-3"/>
        </w:rPr>
        <w:t xml:space="preserve">Una </w:t>
      </w:r>
      <w:r w:rsidR="0053504D" w:rsidRPr="0053504D">
        <w:rPr>
          <w:spacing w:val="-3"/>
        </w:rPr>
        <w:t xml:space="preserve">declaración judicial o administrativa </w:t>
      </w:r>
      <w:r w:rsidR="0053504D">
        <w:rPr>
          <w:spacing w:val="-3"/>
        </w:rPr>
        <w:t xml:space="preserve">firme </w:t>
      </w:r>
      <w:r w:rsidR="0053504D" w:rsidRPr="0053504D">
        <w:rPr>
          <w:spacing w:val="-3"/>
        </w:rPr>
        <w:t>de insolvencia del deudor</w:t>
      </w:r>
      <w:r>
        <w:rPr>
          <w:spacing w:val="-3"/>
        </w:rPr>
        <w:t>.</w:t>
      </w:r>
    </w:p>
    <w:p w14:paraId="27CE5363" w14:textId="77777777" w:rsidR="00905F45" w:rsidRDefault="00905F45" w:rsidP="009728C0">
      <w:pPr>
        <w:pStyle w:val="Prrafodelista"/>
        <w:numPr>
          <w:ilvl w:val="0"/>
          <w:numId w:val="17"/>
        </w:numPr>
        <w:spacing w:before="120" w:after="120" w:line="360" w:lineRule="auto"/>
        <w:ind w:left="1560" w:hanging="284"/>
        <w:jc w:val="both"/>
        <w:rPr>
          <w:spacing w:val="-3"/>
        </w:rPr>
      </w:pPr>
      <w:r>
        <w:rPr>
          <w:spacing w:val="-3"/>
        </w:rPr>
        <w:t>U</w:t>
      </w:r>
      <w:r w:rsidR="0053504D" w:rsidRPr="0053504D">
        <w:rPr>
          <w:spacing w:val="-3"/>
        </w:rPr>
        <w:t>n título por el cual se hubiera despachado ejecución o apremio</w:t>
      </w:r>
      <w:r>
        <w:rPr>
          <w:spacing w:val="-3"/>
        </w:rPr>
        <w:t>.</w:t>
      </w:r>
    </w:p>
    <w:p w14:paraId="46F597B1" w14:textId="603912CC" w:rsidR="00DC5C22" w:rsidRDefault="00905F45" w:rsidP="009728C0">
      <w:pPr>
        <w:pStyle w:val="Prrafodelista"/>
        <w:numPr>
          <w:ilvl w:val="0"/>
          <w:numId w:val="17"/>
        </w:numPr>
        <w:spacing w:before="120" w:after="120" w:line="360" w:lineRule="auto"/>
        <w:ind w:left="1560" w:hanging="284"/>
        <w:jc w:val="both"/>
        <w:rPr>
          <w:spacing w:val="-3"/>
        </w:rPr>
      </w:pPr>
      <w:r>
        <w:rPr>
          <w:spacing w:val="-3"/>
        </w:rPr>
        <w:t>E</w:t>
      </w:r>
      <w:r w:rsidR="0053504D" w:rsidRPr="0053504D">
        <w:rPr>
          <w:spacing w:val="-3"/>
        </w:rPr>
        <w:t>mbargos por ejecuciones pendientes que afecten de una manera general al</w:t>
      </w:r>
      <w:r w:rsidR="00CD774D">
        <w:rPr>
          <w:spacing w:val="-3"/>
        </w:rPr>
        <w:t xml:space="preserve"> </w:t>
      </w:r>
      <w:r w:rsidR="0053504D" w:rsidRPr="0053504D">
        <w:rPr>
          <w:spacing w:val="-3"/>
        </w:rPr>
        <w:t>patrimonio del deudor</w:t>
      </w:r>
      <w:r w:rsidR="00CD774D">
        <w:rPr>
          <w:spacing w:val="-3"/>
        </w:rPr>
        <w:t>, el juez declarará el concurso mediante auto.</w:t>
      </w:r>
    </w:p>
    <w:p w14:paraId="1B6B1A72" w14:textId="2C6459F5" w:rsidR="0024299A" w:rsidRPr="006276D1" w:rsidRDefault="00A979BC" w:rsidP="006276D1">
      <w:pPr>
        <w:pStyle w:val="Prrafodelista"/>
        <w:spacing w:before="120" w:after="120" w:line="360" w:lineRule="auto"/>
        <w:ind w:left="993" w:firstLine="283"/>
        <w:jc w:val="both"/>
        <w:rPr>
          <w:spacing w:val="-3"/>
        </w:rPr>
      </w:pPr>
      <w:r>
        <w:rPr>
          <w:spacing w:val="-3"/>
        </w:rPr>
        <w:t>E</w:t>
      </w:r>
      <w:r w:rsidR="0024299A" w:rsidRPr="0024299A">
        <w:rPr>
          <w:spacing w:val="-3"/>
        </w:rPr>
        <w:t xml:space="preserve">n los demás casos, el juez dictará auto admitiendo la solicitud a trámite y </w:t>
      </w:r>
      <w:r>
        <w:rPr>
          <w:spacing w:val="-3"/>
        </w:rPr>
        <w:t xml:space="preserve">se </w:t>
      </w:r>
      <w:r w:rsidR="0024299A" w:rsidRPr="0024299A">
        <w:rPr>
          <w:spacing w:val="-3"/>
        </w:rPr>
        <w:t>emplaza</w:t>
      </w:r>
      <w:r>
        <w:rPr>
          <w:spacing w:val="-3"/>
        </w:rPr>
        <w:t>rá</w:t>
      </w:r>
      <w:r w:rsidR="0024299A" w:rsidRPr="0024299A">
        <w:rPr>
          <w:spacing w:val="-3"/>
        </w:rPr>
        <w:t xml:space="preserve"> </w:t>
      </w:r>
      <w:r>
        <w:rPr>
          <w:spacing w:val="-3"/>
        </w:rPr>
        <w:t>a</w:t>
      </w:r>
      <w:r w:rsidR="0024299A" w:rsidRPr="0024299A">
        <w:rPr>
          <w:spacing w:val="-3"/>
        </w:rPr>
        <w:t>l deudor para que</w:t>
      </w:r>
      <w:r>
        <w:rPr>
          <w:spacing w:val="-3"/>
        </w:rPr>
        <w:t xml:space="preserve"> en </w:t>
      </w:r>
      <w:r w:rsidR="006276D1">
        <w:rPr>
          <w:spacing w:val="-3"/>
        </w:rPr>
        <w:t>el</w:t>
      </w:r>
      <w:r w:rsidRPr="006276D1">
        <w:rPr>
          <w:spacing w:val="-3"/>
        </w:rPr>
        <w:t xml:space="preserve"> plazo de cinco días</w:t>
      </w:r>
      <w:r w:rsidR="0024299A" w:rsidRPr="006276D1">
        <w:rPr>
          <w:spacing w:val="-3"/>
        </w:rPr>
        <w:t xml:space="preserve"> </w:t>
      </w:r>
      <w:r w:rsidRPr="006276D1">
        <w:rPr>
          <w:spacing w:val="-3"/>
        </w:rPr>
        <w:t xml:space="preserve">pueda oponerse a la </w:t>
      </w:r>
      <w:r w:rsidR="0024299A" w:rsidRPr="006276D1">
        <w:rPr>
          <w:spacing w:val="-3"/>
        </w:rPr>
        <w:t>solicitud, proponiendo los medios de prueba de que intente valerse.</w:t>
      </w:r>
    </w:p>
    <w:p w14:paraId="76E24022" w14:textId="41B2C4D0" w:rsidR="0024299A" w:rsidRPr="0024299A" w:rsidRDefault="0024299A" w:rsidP="00C42930">
      <w:pPr>
        <w:pStyle w:val="Prrafodelista"/>
        <w:spacing w:before="120" w:after="120" w:line="360" w:lineRule="auto"/>
        <w:ind w:left="993" w:firstLine="283"/>
        <w:jc w:val="both"/>
        <w:rPr>
          <w:spacing w:val="-3"/>
        </w:rPr>
      </w:pPr>
      <w:r w:rsidRPr="0024299A">
        <w:rPr>
          <w:spacing w:val="-3"/>
        </w:rPr>
        <w:t>Además, al admitir a trámite la solicitud, podrá adoptar las medidas cautelares que considere necesarias para asegurar la integridad del patrimonio del deudor, de conformidad con la Ley de Enjuiciamiento Civil</w:t>
      </w:r>
      <w:r w:rsidR="00C42930">
        <w:rPr>
          <w:spacing w:val="-3"/>
        </w:rPr>
        <w:t xml:space="preserve"> de 7 de enero de 2000</w:t>
      </w:r>
      <w:r w:rsidRPr="0024299A">
        <w:rPr>
          <w:spacing w:val="-3"/>
        </w:rPr>
        <w:t>.</w:t>
      </w:r>
    </w:p>
    <w:p w14:paraId="3E4C123C" w14:textId="20D71F91" w:rsidR="0024299A" w:rsidRPr="0024299A" w:rsidRDefault="0024299A" w:rsidP="00245198">
      <w:pPr>
        <w:pStyle w:val="Prrafodelista"/>
        <w:spacing w:before="120" w:after="120" w:line="360" w:lineRule="auto"/>
        <w:ind w:left="993" w:firstLine="283"/>
        <w:jc w:val="both"/>
        <w:rPr>
          <w:spacing w:val="-3"/>
        </w:rPr>
      </w:pPr>
      <w:r w:rsidRPr="0024299A">
        <w:rPr>
          <w:spacing w:val="-3"/>
        </w:rPr>
        <w:t>El deudor emplazado podrá</w:t>
      </w:r>
      <w:r w:rsidR="00C9749F">
        <w:rPr>
          <w:spacing w:val="-3"/>
        </w:rPr>
        <w:t>:</w:t>
      </w:r>
    </w:p>
    <w:p w14:paraId="07647040" w14:textId="66085862" w:rsidR="0024299A" w:rsidRPr="00245198" w:rsidRDefault="0024299A" w:rsidP="009728C0">
      <w:pPr>
        <w:pStyle w:val="Prrafodelista"/>
        <w:numPr>
          <w:ilvl w:val="0"/>
          <w:numId w:val="7"/>
        </w:numPr>
        <w:spacing w:before="120" w:after="120" w:line="360" w:lineRule="auto"/>
        <w:ind w:left="1560" w:hanging="284"/>
        <w:jc w:val="both"/>
        <w:rPr>
          <w:spacing w:val="-3"/>
        </w:rPr>
      </w:pPr>
      <w:r w:rsidRPr="00245198">
        <w:rPr>
          <w:spacing w:val="-3"/>
        </w:rPr>
        <w:t>Allanarse o no oponerse a la solicitud de concurso, en cuyo caso el juez dictará auto declarando el concurso de acreedores.</w:t>
      </w:r>
    </w:p>
    <w:p w14:paraId="6BC889F8" w14:textId="399B9687" w:rsidR="0024299A" w:rsidRPr="00245198" w:rsidRDefault="0024299A" w:rsidP="009728C0">
      <w:pPr>
        <w:pStyle w:val="Prrafodelista"/>
        <w:numPr>
          <w:ilvl w:val="0"/>
          <w:numId w:val="7"/>
        </w:numPr>
        <w:spacing w:before="120" w:after="120" w:line="360" w:lineRule="auto"/>
        <w:ind w:left="1560" w:hanging="284"/>
        <w:jc w:val="both"/>
        <w:rPr>
          <w:spacing w:val="-3"/>
        </w:rPr>
      </w:pPr>
      <w:r w:rsidRPr="00245198">
        <w:rPr>
          <w:spacing w:val="-3"/>
        </w:rPr>
        <w:t>Formular oposición</w:t>
      </w:r>
      <w:r w:rsidR="00D159D3" w:rsidRPr="00245198">
        <w:rPr>
          <w:spacing w:val="-3"/>
        </w:rPr>
        <w:t>,</w:t>
      </w:r>
      <w:r w:rsidR="00F417AD" w:rsidRPr="00245198">
        <w:rPr>
          <w:spacing w:val="-3"/>
        </w:rPr>
        <w:t xml:space="preserve"> </w:t>
      </w:r>
      <w:r w:rsidR="00D159D3" w:rsidRPr="00245198">
        <w:rPr>
          <w:spacing w:val="-3"/>
        </w:rPr>
        <w:t xml:space="preserve">en cuyo caso se celebrará una vista en la que se practicarán las pruebas propuestas y admitidas, incumbiendo al deudor la prueba de su solvencia, </w:t>
      </w:r>
      <w:r w:rsidR="00456E09" w:rsidRPr="00245198">
        <w:rPr>
          <w:spacing w:val="-3"/>
        </w:rPr>
        <w:t xml:space="preserve">tras la que el juez </w:t>
      </w:r>
      <w:r w:rsidRPr="00245198">
        <w:rPr>
          <w:spacing w:val="-3"/>
        </w:rPr>
        <w:t>dictará auto declarando el concurso o desestimando la solicitud</w:t>
      </w:r>
      <w:r w:rsidR="00715C05" w:rsidRPr="00245198">
        <w:rPr>
          <w:spacing w:val="-3"/>
        </w:rPr>
        <w:t>, el cual es apelable.</w:t>
      </w:r>
    </w:p>
    <w:p w14:paraId="32550758" w14:textId="77777777" w:rsidR="006276D1" w:rsidRPr="0024299A" w:rsidRDefault="006276D1" w:rsidP="0024299A">
      <w:pPr>
        <w:spacing w:before="120" w:after="120" w:line="360" w:lineRule="auto"/>
        <w:ind w:firstLine="708"/>
        <w:jc w:val="both"/>
        <w:rPr>
          <w:spacing w:val="-3"/>
        </w:rPr>
      </w:pPr>
    </w:p>
    <w:p w14:paraId="352A1276" w14:textId="77777777" w:rsidR="006276D1" w:rsidRPr="0024299A" w:rsidRDefault="006276D1" w:rsidP="0024299A">
      <w:pPr>
        <w:spacing w:before="120" w:after="120" w:line="360" w:lineRule="auto"/>
        <w:ind w:firstLine="708"/>
        <w:jc w:val="both"/>
        <w:rPr>
          <w:del w:id="61" w:author="José Marí Olano" w:date="2025-03-17T17:17:00Z" w16du:dateUtc="2025-03-17T16:17:00Z"/>
          <w:spacing w:val="-3"/>
        </w:rPr>
      </w:pPr>
    </w:p>
    <w:p w14:paraId="6DAF39FD" w14:textId="2A12FE1A" w:rsidR="00556A10" w:rsidRPr="00556A10" w:rsidRDefault="0024299A" w:rsidP="00556A10">
      <w:pPr>
        <w:spacing w:before="120" w:after="120" w:line="360" w:lineRule="auto"/>
        <w:jc w:val="both"/>
        <w:rPr>
          <w:b/>
          <w:bCs/>
          <w:spacing w:val="-3"/>
        </w:rPr>
      </w:pPr>
      <w:r w:rsidRPr="00556A10">
        <w:rPr>
          <w:b/>
          <w:bCs/>
          <w:spacing w:val="-3"/>
        </w:rPr>
        <w:t>EL AUTO DE DECLARACIÓN DEL CONCURSO</w:t>
      </w:r>
      <w:del w:id="62" w:author="José Marí Olano" w:date="2025-03-17T17:17:00Z" w16du:dateUtc="2025-03-17T16:17:00Z">
        <w:r w:rsidR="00556A10" w:rsidRPr="00556A10">
          <w:rPr>
            <w:b/>
            <w:bCs/>
            <w:spacing w:val="-3"/>
          </w:rPr>
          <w:delText>: RÉGIMEN DE PUBLICIDAD REGISTRAL; EL REGISTRO PÚBLICO CONCURSAL</w:delText>
        </w:r>
      </w:del>
      <w:r w:rsidR="004307ED">
        <w:rPr>
          <w:b/>
          <w:bCs/>
          <w:spacing w:val="-3"/>
        </w:rPr>
        <w:t>.</w:t>
      </w:r>
    </w:p>
    <w:p w14:paraId="0F3BBD08" w14:textId="35AAFEFE" w:rsidR="00A83AD8" w:rsidRDefault="00A83AD8" w:rsidP="0024299A">
      <w:pPr>
        <w:spacing w:before="120" w:after="120" w:line="360" w:lineRule="auto"/>
        <w:ind w:firstLine="708"/>
        <w:jc w:val="both"/>
        <w:rPr>
          <w:spacing w:val="-3"/>
        </w:rPr>
      </w:pPr>
      <w:r>
        <w:rPr>
          <w:spacing w:val="-3"/>
        </w:rPr>
        <w:t xml:space="preserve">El auto de declaración del concurso está regulado por los artículos </w:t>
      </w:r>
      <w:r w:rsidR="008C2460">
        <w:rPr>
          <w:spacing w:val="-3"/>
        </w:rPr>
        <w:t xml:space="preserve">28 a </w:t>
      </w:r>
      <w:del w:id="63" w:author="José Marí Olano" w:date="2025-03-17T17:17:00Z" w16du:dateUtc="2025-03-17T16:17:00Z">
        <w:r w:rsidR="008C2460">
          <w:rPr>
            <w:spacing w:val="-3"/>
          </w:rPr>
          <w:delText>37 quinquies</w:delText>
        </w:r>
      </w:del>
      <w:ins w:id="64" w:author="José Marí Olano" w:date="2025-03-17T17:17:00Z" w16du:dateUtc="2025-03-17T16:17:00Z">
        <w:r w:rsidR="008C2460">
          <w:rPr>
            <w:spacing w:val="-3"/>
          </w:rPr>
          <w:t>3</w:t>
        </w:r>
        <w:r w:rsidR="00BE7AB8">
          <w:rPr>
            <w:spacing w:val="-3"/>
          </w:rPr>
          <w:t>4</w:t>
        </w:r>
      </w:ins>
      <w:r w:rsidR="008C2460">
        <w:rPr>
          <w:spacing w:val="-3"/>
        </w:rPr>
        <w:t xml:space="preserve"> de la Ley Concursal, y sus reglas esenciales son las siguientes:</w:t>
      </w:r>
    </w:p>
    <w:p w14:paraId="7BE7EF7E" w14:textId="0DCED129" w:rsidR="008C2460" w:rsidRPr="00E7708C" w:rsidRDefault="00181B16" w:rsidP="009728C0">
      <w:pPr>
        <w:pStyle w:val="Prrafodelista"/>
        <w:numPr>
          <w:ilvl w:val="0"/>
          <w:numId w:val="8"/>
        </w:numPr>
        <w:spacing w:before="120" w:after="120" w:line="360" w:lineRule="auto"/>
        <w:ind w:left="993" w:hanging="284"/>
        <w:jc w:val="both"/>
        <w:rPr>
          <w:spacing w:val="-3"/>
        </w:rPr>
      </w:pPr>
      <w:r w:rsidRPr="00E7708C">
        <w:rPr>
          <w:spacing w:val="-3"/>
        </w:rPr>
        <w:t>El auto contendrá los siguientes pronunciamientos:</w:t>
      </w:r>
    </w:p>
    <w:p w14:paraId="523AB7CF" w14:textId="3D1F3CC8" w:rsidR="00181B16" w:rsidRPr="00E7708C" w:rsidRDefault="00F84FC7" w:rsidP="009728C0">
      <w:pPr>
        <w:pStyle w:val="Prrafodelista"/>
        <w:numPr>
          <w:ilvl w:val="0"/>
          <w:numId w:val="9"/>
        </w:numPr>
        <w:spacing w:before="120" w:after="120" w:line="360" w:lineRule="auto"/>
        <w:ind w:left="1276" w:hanging="283"/>
        <w:jc w:val="both"/>
        <w:rPr>
          <w:spacing w:val="-3"/>
        </w:rPr>
      </w:pPr>
      <w:r w:rsidRPr="00E7708C">
        <w:rPr>
          <w:spacing w:val="-3"/>
        </w:rPr>
        <w:t>El carácter voluntario o necesario del concurso, con indicación, en su caso, de que el deudor ha presentado propuesta de convenio, ha solicitado la liquidación de la masa activa o ha presentado una oferta vinculante de adquisición de unidades productivas</w:t>
      </w:r>
      <w:r w:rsidR="003E3D4E" w:rsidRPr="00E7708C">
        <w:rPr>
          <w:spacing w:val="-3"/>
        </w:rPr>
        <w:t>.</w:t>
      </w:r>
    </w:p>
    <w:p w14:paraId="5EEE1BD9" w14:textId="74DA01EB" w:rsidR="003E3D4E" w:rsidRPr="00E7708C" w:rsidRDefault="003E3D4E" w:rsidP="009728C0">
      <w:pPr>
        <w:pStyle w:val="Prrafodelista"/>
        <w:numPr>
          <w:ilvl w:val="0"/>
          <w:numId w:val="9"/>
        </w:numPr>
        <w:spacing w:before="120" w:after="120" w:line="360" w:lineRule="auto"/>
        <w:ind w:left="1276" w:hanging="283"/>
        <w:jc w:val="both"/>
        <w:rPr>
          <w:spacing w:val="-3"/>
        </w:rPr>
      </w:pPr>
      <w:r w:rsidRPr="00E7708C">
        <w:rPr>
          <w:spacing w:val="-3"/>
        </w:rPr>
        <w:t>Los efectos sobre las facultades de administración y disposición del deudor respecto de la masa activa.</w:t>
      </w:r>
    </w:p>
    <w:p w14:paraId="323AE5D5" w14:textId="7CDDB478" w:rsidR="003E3D4E" w:rsidRPr="00E7708C" w:rsidRDefault="003E3D4E" w:rsidP="009728C0">
      <w:pPr>
        <w:pStyle w:val="Prrafodelista"/>
        <w:numPr>
          <w:ilvl w:val="0"/>
          <w:numId w:val="9"/>
        </w:numPr>
        <w:spacing w:before="120" w:after="120" w:line="360" w:lineRule="auto"/>
        <w:ind w:left="1276" w:hanging="283"/>
        <w:jc w:val="both"/>
        <w:rPr>
          <w:spacing w:val="-3"/>
        </w:rPr>
      </w:pPr>
      <w:r w:rsidRPr="00E7708C">
        <w:rPr>
          <w:spacing w:val="-3"/>
        </w:rPr>
        <w:t>El nombramiento de la administración concursal, con expresión de sus facultades.</w:t>
      </w:r>
    </w:p>
    <w:p w14:paraId="0FF90AA1" w14:textId="0876FE35" w:rsidR="003E3D4E" w:rsidRPr="00E7708C" w:rsidRDefault="003E3D4E" w:rsidP="009728C0">
      <w:pPr>
        <w:pStyle w:val="Prrafodelista"/>
        <w:numPr>
          <w:ilvl w:val="0"/>
          <w:numId w:val="9"/>
        </w:numPr>
        <w:spacing w:before="120" w:after="120" w:line="360" w:lineRule="auto"/>
        <w:ind w:left="1276" w:hanging="283"/>
        <w:jc w:val="both"/>
        <w:rPr>
          <w:spacing w:val="-3"/>
        </w:rPr>
      </w:pPr>
      <w:r w:rsidRPr="00E7708C">
        <w:rPr>
          <w:spacing w:val="-3"/>
        </w:rPr>
        <w:t xml:space="preserve">El llamamiento a los acreedores para que </w:t>
      </w:r>
      <w:r w:rsidR="0014550D" w:rsidRPr="00E7708C">
        <w:rPr>
          <w:spacing w:val="-3"/>
        </w:rPr>
        <w:t xml:space="preserve">insinúen </w:t>
      </w:r>
      <w:r w:rsidRPr="00E7708C">
        <w:rPr>
          <w:spacing w:val="-3"/>
        </w:rPr>
        <w:t xml:space="preserve">sus créditos </w:t>
      </w:r>
      <w:r w:rsidR="0014550D" w:rsidRPr="00E7708C">
        <w:rPr>
          <w:spacing w:val="-3"/>
        </w:rPr>
        <w:t>dentro del</w:t>
      </w:r>
      <w:r w:rsidRPr="00E7708C">
        <w:rPr>
          <w:spacing w:val="-3"/>
        </w:rPr>
        <w:t xml:space="preserve"> mes </w:t>
      </w:r>
      <w:r w:rsidR="0014550D" w:rsidRPr="00E7708C">
        <w:rPr>
          <w:spacing w:val="-3"/>
        </w:rPr>
        <w:t xml:space="preserve">siguiente </w:t>
      </w:r>
      <w:r w:rsidRPr="00E7708C">
        <w:rPr>
          <w:spacing w:val="-3"/>
        </w:rPr>
        <w:t xml:space="preserve">a la publicación </w:t>
      </w:r>
      <w:r w:rsidR="0014550D" w:rsidRPr="00E7708C">
        <w:rPr>
          <w:spacing w:val="-3"/>
        </w:rPr>
        <w:t xml:space="preserve">oficial </w:t>
      </w:r>
      <w:r w:rsidRPr="00E7708C">
        <w:rPr>
          <w:spacing w:val="-3"/>
        </w:rPr>
        <w:t>de la declaración de concurso.</w:t>
      </w:r>
    </w:p>
    <w:p w14:paraId="3961A22C" w14:textId="2F42826A" w:rsidR="00D53788" w:rsidRPr="00E7708C" w:rsidRDefault="003E3D4E" w:rsidP="009728C0">
      <w:pPr>
        <w:pStyle w:val="Prrafodelista"/>
        <w:numPr>
          <w:ilvl w:val="0"/>
          <w:numId w:val="9"/>
        </w:numPr>
        <w:spacing w:before="120" w:after="120" w:line="360" w:lineRule="auto"/>
        <w:ind w:left="1276" w:hanging="283"/>
        <w:jc w:val="both"/>
        <w:rPr>
          <w:spacing w:val="-3"/>
        </w:rPr>
      </w:pPr>
      <w:r w:rsidRPr="00E7708C">
        <w:rPr>
          <w:spacing w:val="-3"/>
        </w:rPr>
        <w:t>La publicidad que haya de darse a la declaración de concurso.</w:t>
      </w:r>
    </w:p>
    <w:p w14:paraId="2632B60B" w14:textId="644AE5D7" w:rsidR="00BC491D" w:rsidRPr="00E7708C" w:rsidRDefault="00021562" w:rsidP="009728C0">
      <w:pPr>
        <w:pStyle w:val="Prrafodelista"/>
        <w:numPr>
          <w:ilvl w:val="0"/>
          <w:numId w:val="8"/>
        </w:numPr>
        <w:spacing w:before="120" w:after="120" w:line="360" w:lineRule="auto"/>
        <w:ind w:left="993" w:hanging="284"/>
        <w:jc w:val="both"/>
        <w:rPr>
          <w:spacing w:val="-3"/>
        </w:rPr>
      </w:pPr>
      <w:r w:rsidRPr="00E7708C">
        <w:rPr>
          <w:spacing w:val="-3"/>
        </w:rPr>
        <w:t>El auto de declaración de concurso</w:t>
      </w:r>
      <w:r w:rsidR="00D63977" w:rsidRPr="00D63977">
        <w:rPr>
          <w:spacing w:val="-3"/>
        </w:rPr>
        <w:t xml:space="preserve"> </w:t>
      </w:r>
      <w:r w:rsidR="00D63977" w:rsidRPr="0024299A">
        <w:rPr>
          <w:spacing w:val="-3"/>
        </w:rPr>
        <w:t>será inmediatamente ejecutivo, aunque no sea firme</w:t>
      </w:r>
      <w:r w:rsidR="00D63977">
        <w:rPr>
          <w:spacing w:val="-3"/>
        </w:rPr>
        <w:t xml:space="preserve"> y, además</w:t>
      </w:r>
      <w:r w:rsidR="00BC491D" w:rsidRPr="00E7708C">
        <w:rPr>
          <w:spacing w:val="-3"/>
        </w:rPr>
        <w:t>:</w:t>
      </w:r>
    </w:p>
    <w:p w14:paraId="4A97F59E" w14:textId="4E34EF84" w:rsidR="00021562" w:rsidRPr="00E7708C" w:rsidRDefault="00BC491D" w:rsidP="009728C0">
      <w:pPr>
        <w:pStyle w:val="Prrafodelista"/>
        <w:numPr>
          <w:ilvl w:val="0"/>
          <w:numId w:val="10"/>
        </w:numPr>
        <w:spacing w:before="120" w:after="120" w:line="360" w:lineRule="auto"/>
        <w:ind w:left="1276" w:hanging="283"/>
        <w:jc w:val="both"/>
        <w:rPr>
          <w:spacing w:val="-3"/>
        </w:rPr>
      </w:pPr>
      <w:r w:rsidRPr="00E7708C">
        <w:rPr>
          <w:spacing w:val="-3"/>
        </w:rPr>
        <w:t>A</w:t>
      </w:r>
      <w:r w:rsidR="00021562" w:rsidRPr="00E7708C">
        <w:rPr>
          <w:spacing w:val="-3"/>
        </w:rPr>
        <w:t>brirá la fase común del concurso</w:t>
      </w:r>
      <w:r w:rsidR="00C62EEA" w:rsidRPr="00E7708C">
        <w:rPr>
          <w:spacing w:val="-3"/>
        </w:rPr>
        <w:t>, y si</w:t>
      </w:r>
      <w:r w:rsidR="00021562" w:rsidRPr="00E7708C">
        <w:rPr>
          <w:spacing w:val="-3"/>
        </w:rPr>
        <w:t xml:space="preserve"> el deudor hubiera solicitado la liquidación de la masa activa, la acordará en el</w:t>
      </w:r>
      <w:r w:rsidR="00C62EEA" w:rsidRPr="00E7708C">
        <w:rPr>
          <w:spacing w:val="-3"/>
        </w:rPr>
        <w:t xml:space="preserve"> </w:t>
      </w:r>
      <w:r w:rsidR="00021562" w:rsidRPr="00E7708C">
        <w:rPr>
          <w:spacing w:val="-3"/>
        </w:rPr>
        <w:t xml:space="preserve">propio auto </w:t>
      </w:r>
      <w:r w:rsidR="00C62EEA" w:rsidRPr="00E7708C">
        <w:rPr>
          <w:spacing w:val="-3"/>
        </w:rPr>
        <w:t>de declaración</w:t>
      </w:r>
      <w:r w:rsidR="00021562" w:rsidRPr="00E7708C">
        <w:rPr>
          <w:spacing w:val="-3"/>
        </w:rPr>
        <w:t>, con simultánea apertura de la fase de</w:t>
      </w:r>
      <w:r w:rsidR="00C62EEA" w:rsidRPr="00E7708C">
        <w:rPr>
          <w:spacing w:val="-3"/>
        </w:rPr>
        <w:t xml:space="preserve"> </w:t>
      </w:r>
      <w:r w:rsidR="00021562" w:rsidRPr="00E7708C">
        <w:rPr>
          <w:spacing w:val="-3"/>
        </w:rPr>
        <w:t>liquidación</w:t>
      </w:r>
      <w:r w:rsidR="00C62EEA" w:rsidRPr="00E7708C">
        <w:rPr>
          <w:spacing w:val="-3"/>
        </w:rPr>
        <w:t>.</w:t>
      </w:r>
    </w:p>
    <w:p w14:paraId="7A85BA0C" w14:textId="494E04E7" w:rsidR="00247CBC" w:rsidRPr="00E7708C" w:rsidRDefault="00BC491D" w:rsidP="009728C0">
      <w:pPr>
        <w:pStyle w:val="Prrafodelista"/>
        <w:numPr>
          <w:ilvl w:val="0"/>
          <w:numId w:val="10"/>
        </w:numPr>
        <w:spacing w:before="120" w:after="120" w:line="360" w:lineRule="auto"/>
        <w:ind w:left="1276" w:hanging="283"/>
        <w:jc w:val="both"/>
        <w:rPr>
          <w:spacing w:val="-3"/>
        </w:rPr>
      </w:pPr>
      <w:r w:rsidRPr="00E7708C">
        <w:rPr>
          <w:spacing w:val="-3"/>
        </w:rPr>
        <w:t>Determinará la formación de las secciones primera</w:t>
      </w:r>
      <w:r w:rsidR="00247CBC" w:rsidRPr="00E7708C">
        <w:rPr>
          <w:spacing w:val="-3"/>
        </w:rPr>
        <w:t xml:space="preserve">, </w:t>
      </w:r>
      <w:r w:rsidRPr="00E7708C">
        <w:rPr>
          <w:spacing w:val="-3"/>
        </w:rPr>
        <w:t>segunda, tercera y cuarta,</w:t>
      </w:r>
      <w:r w:rsidR="00247CBC" w:rsidRPr="00E7708C">
        <w:rPr>
          <w:spacing w:val="-3"/>
        </w:rPr>
        <w:t xml:space="preserve"> y si </w:t>
      </w:r>
      <w:r w:rsidRPr="00E7708C">
        <w:rPr>
          <w:spacing w:val="-3"/>
        </w:rPr>
        <w:t xml:space="preserve">el deudor hubiera solicitado la liquidación de la masa activa, </w:t>
      </w:r>
      <w:r w:rsidR="00247CBC" w:rsidRPr="00E7708C">
        <w:rPr>
          <w:spacing w:val="-3"/>
        </w:rPr>
        <w:t>de la quinta.</w:t>
      </w:r>
    </w:p>
    <w:p w14:paraId="2573148A" w14:textId="6A3AB9F8" w:rsidR="007628FB" w:rsidRDefault="007628FB" w:rsidP="009728C0">
      <w:pPr>
        <w:pStyle w:val="Prrafodelista"/>
        <w:numPr>
          <w:ilvl w:val="0"/>
          <w:numId w:val="8"/>
        </w:numPr>
        <w:spacing w:before="120" w:after="120" w:line="360" w:lineRule="auto"/>
        <w:ind w:left="993" w:hanging="284"/>
        <w:jc w:val="both"/>
        <w:rPr>
          <w:spacing w:val="-3"/>
        </w:rPr>
      </w:pPr>
      <w:r>
        <w:rPr>
          <w:spacing w:val="-3"/>
        </w:rPr>
        <w:t xml:space="preserve">El auto se </w:t>
      </w:r>
      <w:r w:rsidR="004D2F7A">
        <w:rPr>
          <w:spacing w:val="-3"/>
        </w:rPr>
        <w:t>notificará al cónyuge del deudor persona física, a la Agencia Tributaria y a la Tesorería General de la Seguridad Social</w:t>
      </w:r>
      <w:r w:rsidR="00474D96">
        <w:rPr>
          <w:spacing w:val="-3"/>
        </w:rPr>
        <w:t xml:space="preserve">, y una vez aceptado el cargo por la administración concursal, </w:t>
      </w:r>
      <w:r w:rsidR="001D33B3">
        <w:rPr>
          <w:spacing w:val="-3"/>
        </w:rPr>
        <w:t>se publicará un edicto de la declaración en el Boletín Oficial del Estado y en el Registro Público Concursal.</w:t>
      </w:r>
    </w:p>
    <w:p w14:paraId="5AB46BD5" w14:textId="77777777" w:rsidR="004307ED" w:rsidRDefault="004307ED" w:rsidP="0024299A">
      <w:pPr>
        <w:spacing w:before="120" w:after="120" w:line="360" w:lineRule="auto"/>
        <w:ind w:firstLine="708"/>
        <w:jc w:val="both"/>
        <w:rPr>
          <w:spacing w:val="-3"/>
        </w:rPr>
      </w:pPr>
    </w:p>
    <w:p w14:paraId="1ABEF99E" w14:textId="7B0B4DA3" w:rsidR="004307ED" w:rsidRPr="0024299A" w:rsidRDefault="004307ED" w:rsidP="004307ED">
      <w:pPr>
        <w:spacing w:before="120" w:after="120" w:line="360" w:lineRule="auto"/>
        <w:jc w:val="both"/>
        <w:rPr>
          <w:ins w:id="65" w:author="José Marí Olano" w:date="2025-03-17T17:17:00Z" w16du:dateUtc="2025-03-17T16:17:00Z"/>
          <w:spacing w:val="-3"/>
        </w:rPr>
      </w:pPr>
      <w:ins w:id="66" w:author="José Marí Olano" w:date="2025-03-17T17:17:00Z" w16du:dateUtc="2025-03-17T16:17:00Z">
        <w:r w:rsidRPr="00556A10">
          <w:rPr>
            <w:b/>
            <w:bCs/>
            <w:spacing w:val="-3"/>
          </w:rPr>
          <w:t>RÉGIMEN DE PUBLICIDAD REGISTRAL; EL REGISTRO PÚBLICO CONCURSAL</w:t>
        </w:r>
        <w:r>
          <w:rPr>
            <w:b/>
            <w:bCs/>
            <w:spacing w:val="-3"/>
          </w:rPr>
          <w:t>.</w:t>
        </w:r>
      </w:ins>
    </w:p>
    <w:p w14:paraId="1B53D514" w14:textId="0BD469BD" w:rsidR="00556A10" w:rsidRPr="00556A10" w:rsidRDefault="0024299A" w:rsidP="0024299A">
      <w:pPr>
        <w:spacing w:before="120" w:after="120" w:line="360" w:lineRule="auto"/>
        <w:ind w:firstLine="708"/>
        <w:jc w:val="both"/>
        <w:rPr>
          <w:b/>
          <w:spacing w:val="-3"/>
        </w:rPr>
      </w:pPr>
      <w:r w:rsidRPr="00556A10">
        <w:rPr>
          <w:b/>
          <w:spacing w:val="-3"/>
        </w:rPr>
        <w:t>R</w:t>
      </w:r>
      <w:r w:rsidR="00556A10" w:rsidRPr="00556A10">
        <w:rPr>
          <w:b/>
          <w:spacing w:val="-3"/>
        </w:rPr>
        <w:t>égimen de publicidad registral.</w:t>
      </w:r>
    </w:p>
    <w:p w14:paraId="5C26C449" w14:textId="7C051E0D" w:rsidR="00B32A1F" w:rsidRDefault="00B32A1F" w:rsidP="00CE0572">
      <w:pPr>
        <w:spacing w:before="120" w:after="120" w:line="360" w:lineRule="auto"/>
        <w:ind w:firstLine="708"/>
        <w:jc w:val="both"/>
        <w:rPr>
          <w:spacing w:val="-3"/>
        </w:rPr>
      </w:pPr>
      <w:del w:id="67" w:author="José Marí Olano" w:date="2025-03-17T17:17:00Z" w16du:dateUtc="2025-03-17T16:17:00Z">
        <w:r>
          <w:rPr>
            <w:spacing w:val="-3"/>
          </w:rPr>
          <w:delText>L</w:delText>
        </w:r>
        <w:r w:rsidRPr="0024299A">
          <w:rPr>
            <w:spacing w:val="-3"/>
          </w:rPr>
          <w:delText>a</w:delText>
        </w:r>
      </w:del>
      <w:ins w:id="68" w:author="José Marí Olano" w:date="2025-03-17T17:17:00Z" w16du:dateUtc="2025-03-17T16:17:00Z">
        <w:r w:rsidR="009D782B">
          <w:rPr>
            <w:spacing w:val="-3"/>
          </w:rPr>
          <w:t>Conforme a los artículos 35 a 37 de la Ley Concursal, l</w:t>
        </w:r>
        <w:r w:rsidRPr="0024299A">
          <w:rPr>
            <w:spacing w:val="-3"/>
          </w:rPr>
          <w:t>a</w:t>
        </w:r>
      </w:ins>
      <w:r w:rsidRPr="0024299A">
        <w:rPr>
          <w:spacing w:val="-3"/>
        </w:rPr>
        <w:t xml:space="preserve"> declaración de concurso, con indicación </w:t>
      </w:r>
      <w:r>
        <w:rPr>
          <w:spacing w:val="-3"/>
        </w:rPr>
        <w:t>del régimen de</w:t>
      </w:r>
      <w:r w:rsidRPr="0024299A">
        <w:rPr>
          <w:spacing w:val="-3"/>
        </w:rPr>
        <w:t xml:space="preserve"> intervención o suspensión de </w:t>
      </w:r>
      <w:r w:rsidR="00955763">
        <w:rPr>
          <w:spacing w:val="-3"/>
        </w:rPr>
        <w:t>las</w:t>
      </w:r>
      <w:r w:rsidRPr="0024299A">
        <w:rPr>
          <w:spacing w:val="-3"/>
        </w:rPr>
        <w:t xml:space="preserve"> facultades de administración y disposición</w:t>
      </w:r>
      <w:r>
        <w:rPr>
          <w:spacing w:val="-3"/>
        </w:rPr>
        <w:t xml:space="preserve"> del deudor</w:t>
      </w:r>
      <w:r w:rsidRPr="0024299A">
        <w:rPr>
          <w:spacing w:val="-3"/>
        </w:rPr>
        <w:t>, así como de l</w:t>
      </w:r>
      <w:r w:rsidR="00955763">
        <w:rPr>
          <w:spacing w:val="-3"/>
        </w:rPr>
        <w:t xml:space="preserve">a </w:t>
      </w:r>
      <w:r w:rsidRPr="0024299A">
        <w:rPr>
          <w:spacing w:val="-3"/>
        </w:rPr>
        <w:t>administra</w:t>
      </w:r>
      <w:r w:rsidR="00955763">
        <w:rPr>
          <w:spacing w:val="-3"/>
        </w:rPr>
        <w:t>ción</w:t>
      </w:r>
      <w:r w:rsidRPr="0024299A">
        <w:rPr>
          <w:spacing w:val="-3"/>
        </w:rPr>
        <w:t xml:space="preserve"> concursal</w:t>
      </w:r>
      <w:r>
        <w:rPr>
          <w:spacing w:val="-3"/>
        </w:rPr>
        <w:t>, se inscribirán:</w:t>
      </w:r>
    </w:p>
    <w:p w14:paraId="5E8AFBAF" w14:textId="5DFE8708" w:rsidR="00B32A1F" w:rsidRPr="00B32A1F" w:rsidRDefault="00B32A1F" w:rsidP="009728C0">
      <w:pPr>
        <w:pStyle w:val="Prrafodelista"/>
        <w:numPr>
          <w:ilvl w:val="0"/>
          <w:numId w:val="11"/>
        </w:numPr>
        <w:spacing w:before="120" w:after="120" w:line="360" w:lineRule="auto"/>
        <w:ind w:left="993" w:hanging="284"/>
        <w:jc w:val="both"/>
        <w:rPr>
          <w:spacing w:val="-3"/>
        </w:rPr>
      </w:pPr>
      <w:r w:rsidRPr="00B32A1F">
        <w:rPr>
          <w:spacing w:val="-3"/>
        </w:rPr>
        <w:t>E</w:t>
      </w:r>
      <w:r w:rsidR="0024299A" w:rsidRPr="00B32A1F">
        <w:rPr>
          <w:spacing w:val="-3"/>
        </w:rPr>
        <w:t>n el Registro Civil</w:t>
      </w:r>
      <w:r w:rsidRPr="00B32A1F">
        <w:rPr>
          <w:spacing w:val="-3"/>
        </w:rPr>
        <w:t>, si el deudor fuera una persona física.</w:t>
      </w:r>
    </w:p>
    <w:p w14:paraId="3A7CEB2D" w14:textId="1CA2BBBB" w:rsidR="0024299A" w:rsidRPr="00B32A1F" w:rsidRDefault="00B32A1F" w:rsidP="009728C0">
      <w:pPr>
        <w:pStyle w:val="Prrafodelista"/>
        <w:numPr>
          <w:ilvl w:val="0"/>
          <w:numId w:val="11"/>
        </w:numPr>
        <w:spacing w:before="120" w:after="120" w:line="360" w:lineRule="auto"/>
        <w:ind w:left="993" w:hanging="284"/>
        <w:jc w:val="both"/>
        <w:rPr>
          <w:spacing w:val="-3"/>
        </w:rPr>
      </w:pPr>
      <w:r w:rsidRPr="00B32A1F">
        <w:rPr>
          <w:spacing w:val="-3"/>
        </w:rPr>
        <w:t>E</w:t>
      </w:r>
      <w:r w:rsidR="00CE0572" w:rsidRPr="00B32A1F">
        <w:rPr>
          <w:spacing w:val="-3"/>
        </w:rPr>
        <w:t xml:space="preserve">n el </w:t>
      </w:r>
      <w:r w:rsidR="0024299A" w:rsidRPr="00B32A1F">
        <w:rPr>
          <w:spacing w:val="-3"/>
        </w:rPr>
        <w:t>Registro Mercantil</w:t>
      </w:r>
      <w:r w:rsidRPr="00B32A1F">
        <w:rPr>
          <w:spacing w:val="-3"/>
        </w:rPr>
        <w:t>,</w:t>
      </w:r>
      <w:r w:rsidR="00CE0572" w:rsidRPr="00B32A1F">
        <w:rPr>
          <w:spacing w:val="-3"/>
        </w:rPr>
        <w:t xml:space="preserve"> si el deudor fuera sujeto inscribible en el mismo.</w:t>
      </w:r>
    </w:p>
    <w:p w14:paraId="54E297C5" w14:textId="603D14BA" w:rsidR="0024299A" w:rsidRPr="00B32A1F" w:rsidRDefault="00B32A1F" w:rsidP="009728C0">
      <w:pPr>
        <w:pStyle w:val="Prrafodelista"/>
        <w:numPr>
          <w:ilvl w:val="0"/>
          <w:numId w:val="11"/>
        </w:numPr>
        <w:spacing w:before="120" w:after="120" w:line="360" w:lineRule="auto"/>
        <w:ind w:left="993" w:hanging="284"/>
        <w:jc w:val="both"/>
        <w:rPr>
          <w:spacing w:val="-3"/>
        </w:rPr>
      </w:pPr>
      <w:r w:rsidRPr="00B32A1F">
        <w:rPr>
          <w:spacing w:val="-3"/>
        </w:rPr>
        <w:t xml:space="preserve">En el folio de cada uno de los </w:t>
      </w:r>
      <w:r w:rsidR="0024299A" w:rsidRPr="00B32A1F">
        <w:rPr>
          <w:spacing w:val="-3"/>
        </w:rPr>
        <w:t xml:space="preserve">bienes o derechos </w:t>
      </w:r>
      <w:r w:rsidRPr="00B32A1F">
        <w:rPr>
          <w:spacing w:val="-3"/>
        </w:rPr>
        <w:t xml:space="preserve">del deudor </w:t>
      </w:r>
      <w:r w:rsidR="0024299A" w:rsidRPr="00B32A1F">
        <w:rPr>
          <w:spacing w:val="-3"/>
        </w:rPr>
        <w:t>inscritos en registros públicos.</w:t>
      </w:r>
    </w:p>
    <w:p w14:paraId="6028E979" w14:textId="77777777" w:rsidR="0024299A" w:rsidRPr="0024299A" w:rsidRDefault="0024299A" w:rsidP="0024299A">
      <w:pPr>
        <w:spacing w:before="120" w:after="120" w:line="360" w:lineRule="auto"/>
        <w:ind w:firstLine="708"/>
        <w:jc w:val="both"/>
        <w:rPr>
          <w:spacing w:val="-3"/>
        </w:rPr>
      </w:pPr>
    </w:p>
    <w:p w14:paraId="21423DE1" w14:textId="294323E9" w:rsidR="00556A10" w:rsidRPr="00556A10" w:rsidRDefault="0024299A" w:rsidP="0024299A">
      <w:pPr>
        <w:spacing w:before="120" w:after="120" w:line="360" w:lineRule="auto"/>
        <w:ind w:firstLine="708"/>
        <w:jc w:val="both"/>
        <w:rPr>
          <w:b/>
          <w:spacing w:val="-3"/>
        </w:rPr>
      </w:pPr>
      <w:r w:rsidRPr="00556A10">
        <w:rPr>
          <w:b/>
          <w:spacing w:val="-3"/>
        </w:rPr>
        <w:t>E</w:t>
      </w:r>
      <w:r w:rsidR="00556A10" w:rsidRPr="00556A10">
        <w:rPr>
          <w:b/>
          <w:spacing w:val="-3"/>
        </w:rPr>
        <w:t xml:space="preserve">l </w:t>
      </w:r>
      <w:bookmarkStart w:id="69" w:name="_Hlk113905351"/>
      <w:r w:rsidR="007F0D46">
        <w:rPr>
          <w:b/>
          <w:spacing w:val="-3"/>
        </w:rPr>
        <w:t>R</w:t>
      </w:r>
      <w:r w:rsidR="00556A10" w:rsidRPr="00556A10">
        <w:rPr>
          <w:b/>
          <w:spacing w:val="-3"/>
        </w:rPr>
        <w:t xml:space="preserve">egistro </w:t>
      </w:r>
      <w:r w:rsidR="007F0D46">
        <w:rPr>
          <w:b/>
          <w:spacing w:val="-3"/>
        </w:rPr>
        <w:t>P</w:t>
      </w:r>
      <w:r w:rsidR="00556A10" w:rsidRPr="00556A10">
        <w:rPr>
          <w:b/>
          <w:spacing w:val="-3"/>
        </w:rPr>
        <w:t xml:space="preserve">úblico </w:t>
      </w:r>
      <w:r w:rsidR="007F0D46">
        <w:rPr>
          <w:b/>
          <w:spacing w:val="-3"/>
        </w:rPr>
        <w:t>C</w:t>
      </w:r>
      <w:r w:rsidR="00556A10" w:rsidRPr="00556A10">
        <w:rPr>
          <w:b/>
          <w:spacing w:val="-3"/>
        </w:rPr>
        <w:t>oncursal</w:t>
      </w:r>
      <w:bookmarkEnd w:id="69"/>
      <w:r w:rsidR="00556A10" w:rsidRPr="00556A10">
        <w:rPr>
          <w:b/>
          <w:spacing w:val="-3"/>
        </w:rPr>
        <w:t>.</w:t>
      </w:r>
    </w:p>
    <w:p w14:paraId="46F79E97" w14:textId="77777777" w:rsidR="00503324" w:rsidRDefault="007F0D46" w:rsidP="00045C7E">
      <w:pPr>
        <w:spacing w:before="120" w:after="120" w:line="360" w:lineRule="auto"/>
        <w:ind w:firstLine="708"/>
        <w:jc w:val="both"/>
        <w:rPr>
          <w:spacing w:val="-3"/>
        </w:rPr>
      </w:pPr>
      <w:r>
        <w:rPr>
          <w:spacing w:val="-3"/>
        </w:rPr>
        <w:t xml:space="preserve">El </w:t>
      </w:r>
      <w:r w:rsidRPr="007F0D46">
        <w:rPr>
          <w:spacing w:val="-3"/>
        </w:rPr>
        <w:t>Registro Público Concursal</w:t>
      </w:r>
      <w:r w:rsidR="00045C7E">
        <w:rPr>
          <w:spacing w:val="-3"/>
        </w:rPr>
        <w:t>, dependiente del Ministerio de Justicia</w:t>
      </w:r>
      <w:r w:rsidR="00305909">
        <w:rPr>
          <w:spacing w:val="-3"/>
        </w:rPr>
        <w:t>,</w:t>
      </w:r>
      <w:r w:rsidR="001252BE">
        <w:rPr>
          <w:spacing w:val="-3"/>
        </w:rPr>
        <w:t xml:space="preserve"> </w:t>
      </w:r>
      <w:r w:rsidR="00045C7E">
        <w:rPr>
          <w:spacing w:val="-3"/>
        </w:rPr>
        <w:t xml:space="preserve">es </w:t>
      </w:r>
      <w:r w:rsidR="00045C7E" w:rsidRPr="00045C7E">
        <w:rPr>
          <w:spacing w:val="-3"/>
        </w:rPr>
        <w:t>un instrumento técnico de información, de acceso</w:t>
      </w:r>
      <w:r w:rsidR="009B3AA8">
        <w:rPr>
          <w:spacing w:val="-3"/>
        </w:rPr>
        <w:t xml:space="preserve"> </w:t>
      </w:r>
      <w:r w:rsidR="00045C7E" w:rsidRPr="00045C7E">
        <w:rPr>
          <w:spacing w:val="-3"/>
        </w:rPr>
        <w:t>público, gratuito y permanente</w:t>
      </w:r>
      <w:r w:rsidR="00503324">
        <w:rPr>
          <w:spacing w:val="-3"/>
        </w:rPr>
        <w:t xml:space="preserve"> a través de internet</w:t>
      </w:r>
      <w:r w:rsidR="009B3AA8">
        <w:rPr>
          <w:spacing w:val="-3"/>
        </w:rPr>
        <w:t>,</w:t>
      </w:r>
      <w:r w:rsidR="00045C7E" w:rsidRPr="00045C7E">
        <w:rPr>
          <w:spacing w:val="-3"/>
        </w:rPr>
        <w:t xml:space="preserve"> sobre las principales </w:t>
      </w:r>
      <w:r w:rsidR="009B3AA8">
        <w:rPr>
          <w:spacing w:val="-3"/>
        </w:rPr>
        <w:t xml:space="preserve">circunstancias de los </w:t>
      </w:r>
      <w:r w:rsidR="00045C7E" w:rsidRPr="00045C7E">
        <w:rPr>
          <w:spacing w:val="-3"/>
        </w:rPr>
        <w:t>concursos de acreedores</w:t>
      </w:r>
      <w:r w:rsidR="00802C4B">
        <w:rPr>
          <w:spacing w:val="-3"/>
        </w:rPr>
        <w:t>, incluyendo</w:t>
      </w:r>
      <w:r w:rsidR="00503324">
        <w:rPr>
          <w:spacing w:val="-3"/>
        </w:rPr>
        <w:t>:</w:t>
      </w:r>
    </w:p>
    <w:p w14:paraId="0AF7C76F" w14:textId="62B28505" w:rsidR="00503324" w:rsidRPr="00503324" w:rsidRDefault="00503324" w:rsidP="009728C0">
      <w:pPr>
        <w:pStyle w:val="Prrafodelista"/>
        <w:numPr>
          <w:ilvl w:val="0"/>
          <w:numId w:val="12"/>
        </w:numPr>
        <w:spacing w:before="120" w:after="120" w:line="360" w:lineRule="auto"/>
        <w:ind w:left="993" w:hanging="284"/>
        <w:jc w:val="both"/>
        <w:rPr>
          <w:spacing w:val="-3"/>
        </w:rPr>
      </w:pPr>
      <w:r w:rsidRPr="00503324">
        <w:rPr>
          <w:spacing w:val="-3"/>
        </w:rPr>
        <w:t>L</w:t>
      </w:r>
      <w:r w:rsidR="00802C4B" w:rsidRPr="00503324">
        <w:rPr>
          <w:spacing w:val="-3"/>
        </w:rPr>
        <w:t>a</w:t>
      </w:r>
      <w:r w:rsidR="008C1B85">
        <w:rPr>
          <w:spacing w:val="-3"/>
        </w:rPr>
        <w:t>s</w:t>
      </w:r>
      <w:r w:rsidR="00045C7E" w:rsidRPr="00503324">
        <w:rPr>
          <w:spacing w:val="-3"/>
        </w:rPr>
        <w:t xml:space="preserve"> </w:t>
      </w:r>
      <w:r w:rsidR="008C1B85">
        <w:rPr>
          <w:spacing w:val="-3"/>
        </w:rPr>
        <w:t xml:space="preserve">principales resoluciones judiciales, como las de </w:t>
      </w:r>
      <w:r w:rsidR="00045C7E" w:rsidRPr="00503324">
        <w:rPr>
          <w:spacing w:val="-3"/>
        </w:rPr>
        <w:t>declara</w:t>
      </w:r>
      <w:r w:rsidR="00802C4B" w:rsidRPr="00503324">
        <w:rPr>
          <w:spacing w:val="-3"/>
        </w:rPr>
        <w:t>ción y conclusión del concurso</w:t>
      </w:r>
      <w:r w:rsidRPr="00503324">
        <w:rPr>
          <w:spacing w:val="-3"/>
        </w:rPr>
        <w:t>.</w:t>
      </w:r>
    </w:p>
    <w:p w14:paraId="783D000F" w14:textId="77777777" w:rsidR="00503324" w:rsidRPr="00503324" w:rsidRDefault="00503324" w:rsidP="009728C0">
      <w:pPr>
        <w:pStyle w:val="Prrafodelista"/>
        <w:numPr>
          <w:ilvl w:val="0"/>
          <w:numId w:val="12"/>
        </w:numPr>
        <w:spacing w:before="120" w:after="120" w:line="360" w:lineRule="auto"/>
        <w:ind w:left="993" w:hanging="284"/>
        <w:jc w:val="both"/>
        <w:rPr>
          <w:spacing w:val="-3"/>
        </w:rPr>
      </w:pPr>
      <w:r w:rsidRPr="00503324">
        <w:rPr>
          <w:spacing w:val="-3"/>
        </w:rPr>
        <w:t>L</w:t>
      </w:r>
      <w:r w:rsidR="00F85475" w:rsidRPr="00503324">
        <w:rPr>
          <w:spacing w:val="-3"/>
        </w:rPr>
        <w:t>a administración concursal</w:t>
      </w:r>
      <w:r w:rsidRPr="00503324">
        <w:rPr>
          <w:spacing w:val="-3"/>
        </w:rPr>
        <w:t>.</w:t>
      </w:r>
    </w:p>
    <w:p w14:paraId="3ACE6BBB" w14:textId="77777777" w:rsidR="00503324" w:rsidRPr="00503324" w:rsidRDefault="00503324" w:rsidP="009728C0">
      <w:pPr>
        <w:pStyle w:val="Prrafodelista"/>
        <w:numPr>
          <w:ilvl w:val="0"/>
          <w:numId w:val="12"/>
        </w:numPr>
        <w:spacing w:before="120" w:after="120" w:line="360" w:lineRule="auto"/>
        <w:ind w:left="993" w:hanging="284"/>
        <w:jc w:val="both"/>
        <w:rPr>
          <w:spacing w:val="-3"/>
        </w:rPr>
      </w:pPr>
      <w:r w:rsidRPr="00503324">
        <w:rPr>
          <w:spacing w:val="-3"/>
        </w:rPr>
        <w:t>L</w:t>
      </w:r>
      <w:r w:rsidR="00802C4B" w:rsidRPr="00503324">
        <w:rPr>
          <w:spacing w:val="-3"/>
        </w:rPr>
        <w:t xml:space="preserve">a </w:t>
      </w:r>
      <w:r w:rsidR="00045C7E" w:rsidRPr="00503324">
        <w:rPr>
          <w:spacing w:val="-3"/>
        </w:rPr>
        <w:t>apertura de negociaciones</w:t>
      </w:r>
      <w:r w:rsidRPr="00503324">
        <w:rPr>
          <w:spacing w:val="-3"/>
        </w:rPr>
        <w:t xml:space="preserve"> y l</w:t>
      </w:r>
      <w:r w:rsidR="00045C7E" w:rsidRPr="00503324">
        <w:rPr>
          <w:spacing w:val="-3"/>
        </w:rPr>
        <w:t>a homologaci</w:t>
      </w:r>
      <w:r w:rsidR="00802C4B" w:rsidRPr="00503324">
        <w:rPr>
          <w:spacing w:val="-3"/>
        </w:rPr>
        <w:t>ón</w:t>
      </w:r>
      <w:r w:rsidR="00045C7E" w:rsidRPr="00503324">
        <w:rPr>
          <w:spacing w:val="-3"/>
        </w:rPr>
        <w:t xml:space="preserve"> judicial de los</w:t>
      </w:r>
      <w:r w:rsidR="00802C4B" w:rsidRPr="00503324">
        <w:rPr>
          <w:spacing w:val="-3"/>
        </w:rPr>
        <w:t xml:space="preserve"> </w:t>
      </w:r>
      <w:r w:rsidR="00045C7E" w:rsidRPr="00503324">
        <w:rPr>
          <w:spacing w:val="-3"/>
        </w:rPr>
        <w:t>planes de reestructuración</w:t>
      </w:r>
      <w:r w:rsidRPr="00503324">
        <w:rPr>
          <w:spacing w:val="-3"/>
        </w:rPr>
        <w:t>.</w:t>
      </w:r>
    </w:p>
    <w:p w14:paraId="2AF4FF72" w14:textId="1C07AAB2" w:rsidR="00045C7E" w:rsidRPr="00503324" w:rsidRDefault="00503324" w:rsidP="009728C0">
      <w:pPr>
        <w:pStyle w:val="Prrafodelista"/>
        <w:numPr>
          <w:ilvl w:val="0"/>
          <w:numId w:val="12"/>
        </w:numPr>
        <w:spacing w:before="120" w:after="120" w:line="360" w:lineRule="auto"/>
        <w:ind w:left="993" w:hanging="284"/>
        <w:jc w:val="both"/>
        <w:rPr>
          <w:spacing w:val="-3"/>
        </w:rPr>
      </w:pPr>
      <w:r w:rsidRPr="00503324">
        <w:rPr>
          <w:spacing w:val="-3"/>
        </w:rPr>
        <w:t>L</w:t>
      </w:r>
      <w:r w:rsidR="00045C7E" w:rsidRPr="00503324">
        <w:rPr>
          <w:spacing w:val="-3"/>
        </w:rPr>
        <w:t>a información sobre liquidaciones y</w:t>
      </w:r>
      <w:r w:rsidR="00F85475" w:rsidRPr="00503324">
        <w:rPr>
          <w:spacing w:val="-3"/>
        </w:rPr>
        <w:t xml:space="preserve"> </w:t>
      </w:r>
      <w:r w:rsidR="00045C7E" w:rsidRPr="00503324">
        <w:rPr>
          <w:spacing w:val="-3"/>
        </w:rPr>
        <w:t>ventas de activos y unidades productivas.</w:t>
      </w:r>
    </w:p>
    <w:p w14:paraId="7D8BB0B6" w14:textId="36B1CC77" w:rsidR="0024299A" w:rsidRPr="0024299A" w:rsidRDefault="00305909" w:rsidP="0024299A">
      <w:pPr>
        <w:spacing w:before="120" w:after="120" w:line="360" w:lineRule="auto"/>
        <w:ind w:firstLine="708"/>
        <w:jc w:val="both"/>
        <w:rPr>
          <w:spacing w:val="-3"/>
        </w:rPr>
      </w:pPr>
      <w:r>
        <w:rPr>
          <w:spacing w:val="-3"/>
        </w:rPr>
        <w:t>Está regulado por los artículos 560 a 566 de la Ley Concursal, desarrollados por el Re</w:t>
      </w:r>
      <w:r w:rsidR="00530B87">
        <w:rPr>
          <w:spacing w:val="-3"/>
        </w:rPr>
        <w:t xml:space="preserve">al Decreto </w:t>
      </w:r>
      <w:r>
        <w:rPr>
          <w:spacing w:val="-3"/>
        </w:rPr>
        <w:t xml:space="preserve">de </w:t>
      </w:r>
      <w:r w:rsidR="00530B87">
        <w:rPr>
          <w:spacing w:val="-3"/>
        </w:rPr>
        <w:t>15 de noviembre de 2013</w:t>
      </w:r>
      <w:r w:rsidR="00E47278">
        <w:rPr>
          <w:spacing w:val="-3"/>
        </w:rPr>
        <w:t xml:space="preserve">, y </w:t>
      </w:r>
      <w:r w:rsidR="00B409D3">
        <w:rPr>
          <w:spacing w:val="-3"/>
        </w:rPr>
        <w:t>la</w:t>
      </w:r>
      <w:r w:rsidR="0024299A" w:rsidRPr="0024299A">
        <w:rPr>
          <w:spacing w:val="-3"/>
        </w:rPr>
        <w:t xml:space="preserve"> publicación de las resoluciones judiciales o sus extractos tendrá un valor meramente informativo</w:t>
      </w:r>
      <w:r w:rsidR="00143048">
        <w:rPr>
          <w:spacing w:val="-3"/>
        </w:rPr>
        <w:t xml:space="preserve"> salvo que la ley le atribuya otros efectos</w:t>
      </w:r>
      <w:r w:rsidR="0024299A" w:rsidRPr="0024299A">
        <w:rPr>
          <w:spacing w:val="-3"/>
        </w:rPr>
        <w:t>.</w:t>
      </w:r>
    </w:p>
    <w:p w14:paraId="04A5AAFD" w14:textId="77777777" w:rsidR="0024299A" w:rsidRDefault="0024299A" w:rsidP="0024299A">
      <w:pPr>
        <w:spacing w:before="120" w:after="120" w:line="360" w:lineRule="auto"/>
        <w:ind w:firstLine="708"/>
        <w:jc w:val="both"/>
        <w:rPr>
          <w:spacing w:val="-3"/>
        </w:rPr>
      </w:pPr>
    </w:p>
    <w:p w14:paraId="6B5ED95F" w14:textId="77777777" w:rsidR="0024299A" w:rsidRPr="00556A10" w:rsidRDefault="0024299A" w:rsidP="00556A10">
      <w:pPr>
        <w:spacing w:before="120" w:after="120" w:line="360" w:lineRule="auto"/>
        <w:jc w:val="both"/>
        <w:rPr>
          <w:del w:id="70" w:author="José Marí Olano" w:date="2025-03-17T17:17:00Z" w16du:dateUtc="2025-03-17T16:17:00Z"/>
          <w:b/>
          <w:bCs/>
          <w:spacing w:val="-3"/>
        </w:rPr>
      </w:pPr>
      <w:del w:id="71" w:author="José Marí Olano" w:date="2025-03-17T17:17:00Z" w16du:dateUtc="2025-03-17T16:17:00Z">
        <w:r w:rsidRPr="00556A10">
          <w:rPr>
            <w:b/>
            <w:bCs/>
            <w:spacing w:val="-3"/>
          </w:rPr>
          <w:delText>LOS CONCURSOS CONEXOS</w:delText>
        </w:r>
        <w:r w:rsidR="00556A10" w:rsidRPr="00556A10">
          <w:rPr>
            <w:b/>
            <w:bCs/>
            <w:spacing w:val="-3"/>
          </w:rPr>
          <w:delText>.</w:delText>
        </w:r>
      </w:del>
    </w:p>
    <w:p w14:paraId="30C60D12" w14:textId="77777777" w:rsidR="001426D7" w:rsidRDefault="00D26D01" w:rsidP="0024299A">
      <w:pPr>
        <w:spacing w:before="120" w:after="120" w:line="360" w:lineRule="auto"/>
        <w:ind w:firstLine="708"/>
        <w:jc w:val="both"/>
        <w:rPr>
          <w:del w:id="72" w:author="José Marí Olano" w:date="2025-03-17T17:17:00Z" w16du:dateUtc="2025-03-17T16:17:00Z"/>
          <w:spacing w:val="-3"/>
        </w:rPr>
      </w:pPr>
      <w:del w:id="73" w:author="José Marí Olano" w:date="2025-03-17T17:17:00Z" w16du:dateUtc="2025-03-17T16:17:00Z">
        <w:r>
          <w:rPr>
            <w:spacing w:val="-3"/>
          </w:rPr>
          <w:delText xml:space="preserve">Los concursos conexos están regulados por los artículos </w:delText>
        </w:r>
        <w:r w:rsidR="001426D7">
          <w:rPr>
            <w:spacing w:val="-3"/>
          </w:rPr>
          <w:delText xml:space="preserve">38 a 43 de la Ley Concursal, </w:delText>
        </w:r>
        <w:r w:rsidR="0051258F">
          <w:rPr>
            <w:spacing w:val="-3"/>
          </w:rPr>
          <w:delText xml:space="preserve">que </w:delText>
        </w:r>
        <w:r w:rsidR="00C30173">
          <w:rPr>
            <w:spacing w:val="-3"/>
          </w:rPr>
          <w:delText>distinguen dos situaciones:</w:delText>
        </w:r>
      </w:del>
    </w:p>
    <w:p w14:paraId="38F0333F" w14:textId="77777777" w:rsidR="0024299A" w:rsidRPr="004B7018" w:rsidRDefault="0072093B" w:rsidP="009728C0">
      <w:pPr>
        <w:pStyle w:val="Prrafodelista"/>
        <w:numPr>
          <w:ilvl w:val="0"/>
          <w:numId w:val="13"/>
        </w:numPr>
        <w:spacing w:before="120" w:after="120" w:line="360" w:lineRule="auto"/>
        <w:ind w:left="993" w:hanging="284"/>
        <w:jc w:val="both"/>
        <w:rPr>
          <w:del w:id="74" w:author="José Marí Olano" w:date="2025-03-17T17:17:00Z" w16du:dateUtc="2025-03-17T16:17:00Z"/>
          <w:spacing w:val="-3"/>
        </w:rPr>
      </w:pPr>
      <w:del w:id="75" w:author="José Marí Olano" w:date="2025-03-17T17:17:00Z" w16du:dateUtc="2025-03-17T16:17:00Z">
        <w:r w:rsidRPr="004B7018">
          <w:rPr>
            <w:spacing w:val="-3"/>
          </w:rPr>
          <w:delText xml:space="preserve">La declaración conjunta de concursos, que </w:delText>
        </w:r>
        <w:r w:rsidR="00D92EBE" w:rsidRPr="004B7018">
          <w:rPr>
            <w:spacing w:val="-3"/>
          </w:rPr>
          <w:delText>puede</w:delText>
        </w:r>
        <w:r w:rsidRPr="004B7018">
          <w:rPr>
            <w:spacing w:val="-3"/>
          </w:rPr>
          <w:delText xml:space="preserve"> da</w:delText>
        </w:r>
        <w:r w:rsidR="00D92EBE" w:rsidRPr="004B7018">
          <w:rPr>
            <w:spacing w:val="-3"/>
          </w:rPr>
          <w:delText>rse</w:delText>
        </w:r>
        <w:r w:rsidRPr="004B7018">
          <w:rPr>
            <w:spacing w:val="-3"/>
          </w:rPr>
          <w:delText xml:space="preserve"> en dos </w:delText>
        </w:r>
        <w:r w:rsidR="00D92EBE" w:rsidRPr="004B7018">
          <w:rPr>
            <w:spacing w:val="-3"/>
          </w:rPr>
          <w:delText>casos:</w:delText>
        </w:r>
      </w:del>
    </w:p>
    <w:p w14:paraId="71EACB34" w14:textId="77777777" w:rsidR="00F51F3A" w:rsidRPr="004B7018" w:rsidRDefault="005B6F38" w:rsidP="009728C0">
      <w:pPr>
        <w:pStyle w:val="Prrafodelista"/>
        <w:numPr>
          <w:ilvl w:val="0"/>
          <w:numId w:val="14"/>
        </w:numPr>
        <w:spacing w:before="120" w:after="120" w:line="360" w:lineRule="auto"/>
        <w:ind w:left="1276" w:hanging="283"/>
        <w:jc w:val="both"/>
        <w:rPr>
          <w:del w:id="76" w:author="José Marí Olano" w:date="2025-03-17T17:17:00Z" w16du:dateUtc="2025-03-17T16:17:00Z"/>
          <w:spacing w:val="-3"/>
        </w:rPr>
      </w:pPr>
      <w:del w:id="77" w:author="José Marí Olano" w:date="2025-03-17T17:17:00Z" w16du:dateUtc="2025-03-17T16:17:00Z">
        <w:r w:rsidRPr="004B7018">
          <w:rPr>
            <w:spacing w:val="-3"/>
          </w:rPr>
          <w:delText>Como concurso voluntario, p</w:delText>
        </w:r>
        <w:r w:rsidR="00F51F3A" w:rsidRPr="004B7018">
          <w:rPr>
            <w:spacing w:val="-3"/>
          </w:rPr>
          <w:delText>odrán solicitar la declaración judicial conjunta de los respectivos concursos:</w:delText>
        </w:r>
      </w:del>
    </w:p>
    <w:p w14:paraId="5782897E" w14:textId="77777777" w:rsidR="00F51F3A" w:rsidRPr="004B7018" w:rsidRDefault="00F51F3A" w:rsidP="009728C0">
      <w:pPr>
        <w:pStyle w:val="Prrafodelista"/>
        <w:numPr>
          <w:ilvl w:val="0"/>
          <w:numId w:val="15"/>
        </w:numPr>
        <w:spacing w:before="120" w:after="120" w:line="360" w:lineRule="auto"/>
        <w:ind w:left="1560" w:hanging="284"/>
        <w:jc w:val="both"/>
        <w:rPr>
          <w:del w:id="78" w:author="José Marí Olano" w:date="2025-03-17T17:17:00Z" w16du:dateUtc="2025-03-17T16:17:00Z"/>
          <w:spacing w:val="-3"/>
        </w:rPr>
      </w:pPr>
      <w:del w:id="79" w:author="José Marí Olano" w:date="2025-03-17T17:17:00Z" w16du:dateUtc="2025-03-17T16:17:00Z">
        <w:r w:rsidRPr="004B7018">
          <w:rPr>
            <w:spacing w:val="-3"/>
          </w:rPr>
          <w:delText>L</w:delText>
        </w:r>
        <w:r w:rsidR="00DF1849" w:rsidRPr="004B7018">
          <w:rPr>
            <w:spacing w:val="-3"/>
          </w:rPr>
          <w:delText>os deudores que sean cónyuges</w:delText>
        </w:r>
        <w:r w:rsidRPr="004B7018">
          <w:rPr>
            <w:spacing w:val="-3"/>
          </w:rPr>
          <w:delText>.</w:delText>
        </w:r>
      </w:del>
    </w:p>
    <w:p w14:paraId="45E18D80" w14:textId="77777777" w:rsidR="00F51F3A" w:rsidRPr="004B7018" w:rsidRDefault="00F51F3A" w:rsidP="009728C0">
      <w:pPr>
        <w:pStyle w:val="Prrafodelista"/>
        <w:numPr>
          <w:ilvl w:val="0"/>
          <w:numId w:val="15"/>
        </w:numPr>
        <w:spacing w:before="120" w:after="120" w:line="360" w:lineRule="auto"/>
        <w:ind w:left="1560" w:hanging="284"/>
        <w:jc w:val="both"/>
        <w:rPr>
          <w:del w:id="80" w:author="José Marí Olano" w:date="2025-03-17T17:17:00Z" w16du:dateUtc="2025-03-17T16:17:00Z"/>
          <w:spacing w:val="-3"/>
        </w:rPr>
      </w:pPr>
      <w:del w:id="81" w:author="José Marí Olano" w:date="2025-03-17T17:17:00Z" w16du:dateUtc="2025-03-17T16:17:00Z">
        <w:r w:rsidRPr="004B7018">
          <w:rPr>
            <w:spacing w:val="-3"/>
          </w:rPr>
          <w:delText>Los s</w:delText>
        </w:r>
        <w:r w:rsidR="00DF1849" w:rsidRPr="004B7018">
          <w:rPr>
            <w:spacing w:val="-3"/>
          </w:rPr>
          <w:delText>ocios o administradores total o parcialmente responsables de las deudas de una persona jurídica</w:delText>
        </w:r>
        <w:r w:rsidRPr="004B7018">
          <w:rPr>
            <w:spacing w:val="-3"/>
          </w:rPr>
          <w:delText>.</w:delText>
        </w:r>
      </w:del>
    </w:p>
    <w:p w14:paraId="78FE4276" w14:textId="77777777" w:rsidR="00D92EBE" w:rsidRPr="004B7018" w:rsidRDefault="00F51F3A" w:rsidP="009728C0">
      <w:pPr>
        <w:pStyle w:val="Prrafodelista"/>
        <w:numPr>
          <w:ilvl w:val="0"/>
          <w:numId w:val="15"/>
        </w:numPr>
        <w:spacing w:before="120" w:after="120" w:line="360" w:lineRule="auto"/>
        <w:ind w:left="1560" w:hanging="284"/>
        <w:jc w:val="both"/>
        <w:rPr>
          <w:del w:id="82" w:author="José Marí Olano" w:date="2025-03-17T17:17:00Z" w16du:dateUtc="2025-03-17T16:17:00Z"/>
          <w:spacing w:val="-3"/>
        </w:rPr>
      </w:pPr>
      <w:del w:id="83" w:author="José Marí Olano" w:date="2025-03-17T17:17:00Z" w16du:dateUtc="2025-03-17T16:17:00Z">
        <w:r w:rsidRPr="004B7018">
          <w:rPr>
            <w:spacing w:val="-3"/>
          </w:rPr>
          <w:delText>L</w:delText>
        </w:r>
        <w:r w:rsidR="00DF1849" w:rsidRPr="004B7018">
          <w:rPr>
            <w:spacing w:val="-3"/>
          </w:rPr>
          <w:delText>as sociedades pertenecientes al mismo grupo</w:delText>
        </w:r>
        <w:r w:rsidRPr="004B7018">
          <w:rPr>
            <w:spacing w:val="-3"/>
          </w:rPr>
          <w:delText>.</w:delText>
        </w:r>
      </w:del>
    </w:p>
    <w:p w14:paraId="4D489656" w14:textId="77777777" w:rsidR="00A875E8" w:rsidRDefault="005B6F38" w:rsidP="009728C0">
      <w:pPr>
        <w:pStyle w:val="Prrafodelista"/>
        <w:numPr>
          <w:ilvl w:val="0"/>
          <w:numId w:val="14"/>
        </w:numPr>
        <w:spacing w:before="120" w:after="120" w:line="360" w:lineRule="auto"/>
        <w:ind w:left="1276" w:hanging="283"/>
        <w:jc w:val="both"/>
        <w:rPr>
          <w:del w:id="84" w:author="José Marí Olano" w:date="2025-03-17T17:17:00Z" w16du:dateUtc="2025-03-17T16:17:00Z"/>
          <w:spacing w:val="-3"/>
        </w:rPr>
      </w:pPr>
      <w:del w:id="85" w:author="José Marí Olano" w:date="2025-03-17T17:17:00Z" w16du:dateUtc="2025-03-17T16:17:00Z">
        <w:r>
          <w:rPr>
            <w:spacing w:val="-3"/>
          </w:rPr>
          <w:delText>Como concurso</w:delText>
        </w:r>
        <w:r w:rsidR="0046172C">
          <w:rPr>
            <w:spacing w:val="-3"/>
          </w:rPr>
          <w:delText xml:space="preserve"> necesario, </w:delText>
        </w:r>
        <w:r w:rsidR="00A875E8">
          <w:rPr>
            <w:spacing w:val="-3"/>
          </w:rPr>
          <w:delText>e</w:delText>
        </w:r>
        <w:r w:rsidR="0046172C" w:rsidRPr="0046172C">
          <w:rPr>
            <w:spacing w:val="-3"/>
          </w:rPr>
          <w:delText>l acreedor podrá solicitar la declaración judicial conjunta de concurso de varios de sus</w:delText>
        </w:r>
        <w:r w:rsidR="00A875E8">
          <w:rPr>
            <w:spacing w:val="-3"/>
          </w:rPr>
          <w:delText xml:space="preserve"> </w:delText>
        </w:r>
        <w:r w:rsidR="0046172C" w:rsidRPr="0046172C">
          <w:rPr>
            <w:spacing w:val="-3"/>
          </w:rPr>
          <w:delText>deudores</w:delText>
        </w:r>
        <w:r w:rsidR="00A875E8">
          <w:rPr>
            <w:spacing w:val="-3"/>
          </w:rPr>
          <w:delText>:</w:delText>
        </w:r>
      </w:del>
    </w:p>
    <w:p w14:paraId="74BC499D" w14:textId="77777777" w:rsidR="00A875E8" w:rsidRDefault="00A875E8" w:rsidP="009728C0">
      <w:pPr>
        <w:pStyle w:val="Prrafodelista"/>
        <w:numPr>
          <w:ilvl w:val="0"/>
          <w:numId w:val="15"/>
        </w:numPr>
        <w:spacing w:before="120" w:after="120" w:line="360" w:lineRule="auto"/>
        <w:ind w:left="1560" w:hanging="284"/>
        <w:jc w:val="both"/>
        <w:rPr>
          <w:del w:id="86" w:author="José Marí Olano" w:date="2025-03-17T17:17:00Z" w16du:dateUtc="2025-03-17T16:17:00Z"/>
          <w:spacing w:val="-3"/>
        </w:rPr>
      </w:pPr>
      <w:del w:id="87" w:author="José Marí Olano" w:date="2025-03-17T17:17:00Z" w16du:dateUtc="2025-03-17T16:17:00Z">
        <w:r>
          <w:rPr>
            <w:spacing w:val="-3"/>
          </w:rPr>
          <w:delText>C</w:delText>
        </w:r>
        <w:r w:rsidR="0046172C" w:rsidRPr="0046172C">
          <w:rPr>
            <w:spacing w:val="-3"/>
          </w:rPr>
          <w:delText>uando sean cónyuges</w:delText>
        </w:r>
        <w:r>
          <w:rPr>
            <w:spacing w:val="-3"/>
          </w:rPr>
          <w:delText>.</w:delText>
        </w:r>
      </w:del>
    </w:p>
    <w:p w14:paraId="76610D35" w14:textId="77777777" w:rsidR="00A875E8" w:rsidRDefault="00A875E8" w:rsidP="009728C0">
      <w:pPr>
        <w:pStyle w:val="Prrafodelista"/>
        <w:numPr>
          <w:ilvl w:val="0"/>
          <w:numId w:val="15"/>
        </w:numPr>
        <w:spacing w:before="120" w:after="120" w:line="360" w:lineRule="auto"/>
        <w:ind w:left="1560" w:hanging="284"/>
        <w:jc w:val="both"/>
        <w:rPr>
          <w:del w:id="88" w:author="José Marí Olano" w:date="2025-03-17T17:17:00Z" w16du:dateUtc="2025-03-17T16:17:00Z"/>
          <w:spacing w:val="-3"/>
        </w:rPr>
      </w:pPr>
      <w:del w:id="89" w:author="José Marí Olano" w:date="2025-03-17T17:17:00Z" w16du:dateUtc="2025-03-17T16:17:00Z">
        <w:r>
          <w:rPr>
            <w:spacing w:val="-3"/>
          </w:rPr>
          <w:delText>C</w:delText>
        </w:r>
        <w:r w:rsidR="0046172C" w:rsidRPr="0046172C">
          <w:rPr>
            <w:spacing w:val="-3"/>
          </w:rPr>
          <w:delText>uando se</w:delText>
        </w:r>
        <w:r w:rsidR="00D97C22">
          <w:rPr>
            <w:spacing w:val="-3"/>
          </w:rPr>
          <w:delText>an</w:delText>
        </w:r>
        <w:r w:rsidR="0046172C" w:rsidRPr="0046172C">
          <w:rPr>
            <w:spacing w:val="-3"/>
          </w:rPr>
          <w:delText xml:space="preserve"> de sociedades </w:delText>
        </w:r>
        <w:r w:rsidR="00D97C22">
          <w:rPr>
            <w:spacing w:val="-3"/>
          </w:rPr>
          <w:delText xml:space="preserve">pertenecientes a un </w:delText>
        </w:r>
        <w:r w:rsidR="0046172C" w:rsidRPr="0046172C">
          <w:rPr>
            <w:spacing w:val="-3"/>
          </w:rPr>
          <w:delText>mismo</w:delText>
        </w:r>
        <w:r>
          <w:rPr>
            <w:spacing w:val="-3"/>
          </w:rPr>
          <w:delText xml:space="preserve"> </w:delText>
        </w:r>
        <w:r w:rsidR="0046172C" w:rsidRPr="0046172C">
          <w:rPr>
            <w:spacing w:val="-3"/>
          </w:rPr>
          <w:delText>grupo</w:delText>
        </w:r>
        <w:r>
          <w:rPr>
            <w:spacing w:val="-3"/>
          </w:rPr>
          <w:delText>.</w:delText>
        </w:r>
      </w:del>
    </w:p>
    <w:p w14:paraId="0444B028" w14:textId="77777777" w:rsidR="005B6F38" w:rsidRPr="0024299A" w:rsidRDefault="00A875E8" w:rsidP="009728C0">
      <w:pPr>
        <w:pStyle w:val="Prrafodelista"/>
        <w:numPr>
          <w:ilvl w:val="0"/>
          <w:numId w:val="15"/>
        </w:numPr>
        <w:spacing w:before="120" w:after="120" w:line="360" w:lineRule="auto"/>
        <w:ind w:left="1560" w:hanging="284"/>
        <w:jc w:val="both"/>
        <w:rPr>
          <w:del w:id="90" w:author="José Marí Olano" w:date="2025-03-17T17:17:00Z" w16du:dateUtc="2025-03-17T16:17:00Z"/>
          <w:spacing w:val="-3"/>
        </w:rPr>
      </w:pPr>
      <w:del w:id="91" w:author="José Marí Olano" w:date="2025-03-17T17:17:00Z" w16du:dateUtc="2025-03-17T16:17:00Z">
        <w:r>
          <w:rPr>
            <w:spacing w:val="-3"/>
          </w:rPr>
          <w:delText>C</w:delText>
        </w:r>
        <w:r w:rsidR="0046172C" w:rsidRPr="0046172C">
          <w:rPr>
            <w:spacing w:val="-3"/>
          </w:rPr>
          <w:delText>uando exista entre ellos confusión de patrimonios.</w:delText>
        </w:r>
      </w:del>
    </w:p>
    <w:p w14:paraId="5A26926C" w14:textId="77777777" w:rsidR="007656E2" w:rsidRPr="007656E2" w:rsidRDefault="007656E2" w:rsidP="007656E2">
      <w:pPr>
        <w:pStyle w:val="Prrafodelista"/>
        <w:spacing w:before="120" w:after="120" w:line="360" w:lineRule="auto"/>
        <w:ind w:left="993" w:firstLine="283"/>
        <w:jc w:val="both"/>
        <w:rPr>
          <w:del w:id="92" w:author="José Marí Olano" w:date="2025-03-17T17:17:00Z" w16du:dateUtc="2025-03-17T16:17:00Z"/>
          <w:spacing w:val="-3"/>
        </w:rPr>
      </w:pPr>
      <w:del w:id="93" w:author="José Marí Olano" w:date="2025-03-17T17:17:00Z" w16du:dateUtc="2025-03-17T16:17:00Z">
        <w:r w:rsidRPr="007656E2">
          <w:rPr>
            <w:spacing w:val="-3"/>
          </w:rPr>
          <w:delText>Será juez competente para la declaración conjunta de concurso el del lugar donde tenga el centro de sus intereses principales el deudor con mayor pasivo y, si se trata de un grupo de</w:delText>
        </w:r>
        <w:r>
          <w:rPr>
            <w:spacing w:val="-3"/>
          </w:rPr>
          <w:delText xml:space="preserve"> </w:delText>
        </w:r>
        <w:r w:rsidRPr="007656E2">
          <w:rPr>
            <w:spacing w:val="-3"/>
          </w:rPr>
          <w:delText>sociedades, el de la sociedad dominante</w:delText>
        </w:r>
        <w:r>
          <w:rPr>
            <w:spacing w:val="-3"/>
          </w:rPr>
          <w:delText>.</w:delText>
        </w:r>
      </w:del>
    </w:p>
    <w:p w14:paraId="14CC134D" w14:textId="77777777" w:rsidR="00B34539" w:rsidRDefault="004C438F" w:rsidP="009728C0">
      <w:pPr>
        <w:pStyle w:val="Prrafodelista"/>
        <w:numPr>
          <w:ilvl w:val="0"/>
          <w:numId w:val="13"/>
        </w:numPr>
        <w:spacing w:before="120" w:after="120" w:line="360" w:lineRule="auto"/>
        <w:ind w:left="993" w:hanging="284"/>
        <w:jc w:val="both"/>
        <w:rPr>
          <w:del w:id="94" w:author="José Marí Olano" w:date="2025-03-17T17:17:00Z" w16du:dateUtc="2025-03-17T16:17:00Z"/>
          <w:spacing w:val="-3"/>
        </w:rPr>
      </w:pPr>
      <w:del w:id="95" w:author="José Marí Olano" w:date="2025-03-17T17:17:00Z" w16du:dateUtc="2025-03-17T16:17:00Z">
        <w:r w:rsidRPr="004C438F">
          <w:rPr>
            <w:spacing w:val="-3"/>
          </w:rPr>
          <w:delText>La acumulación de concursos ya declarados</w:delText>
        </w:r>
        <w:r>
          <w:rPr>
            <w:spacing w:val="-3"/>
          </w:rPr>
          <w:delText>, que</w:delText>
        </w:r>
        <w:r w:rsidRPr="004C438F">
          <w:rPr>
            <w:spacing w:val="-3"/>
          </w:rPr>
          <w:delText xml:space="preserve"> procederá en los casos de concursos</w:delText>
        </w:r>
        <w:r w:rsidR="00C54E8F">
          <w:rPr>
            <w:spacing w:val="-3"/>
          </w:rPr>
          <w:delText xml:space="preserve"> de:</w:delText>
        </w:r>
      </w:del>
    </w:p>
    <w:p w14:paraId="740D312F" w14:textId="77777777" w:rsidR="00B34539" w:rsidRPr="00CC3657" w:rsidRDefault="00B34539" w:rsidP="009728C0">
      <w:pPr>
        <w:pStyle w:val="Prrafodelista"/>
        <w:numPr>
          <w:ilvl w:val="0"/>
          <w:numId w:val="16"/>
        </w:numPr>
        <w:spacing w:before="120" w:after="120" w:line="360" w:lineRule="auto"/>
        <w:ind w:left="1560" w:hanging="284"/>
        <w:jc w:val="both"/>
        <w:rPr>
          <w:del w:id="96" w:author="José Marí Olano" w:date="2025-03-17T17:17:00Z" w16du:dateUtc="2025-03-17T16:17:00Z"/>
          <w:spacing w:val="-3"/>
        </w:rPr>
      </w:pPr>
      <w:del w:id="97" w:author="José Marí Olano" w:date="2025-03-17T17:17:00Z" w16du:dateUtc="2025-03-17T16:17:00Z">
        <w:r w:rsidRPr="00CC3657">
          <w:rPr>
            <w:spacing w:val="-3"/>
          </w:rPr>
          <w:delText>C</w:delText>
        </w:r>
        <w:r w:rsidR="004C438F" w:rsidRPr="00CC3657">
          <w:rPr>
            <w:spacing w:val="-3"/>
          </w:rPr>
          <w:delText>ónyuges</w:delText>
        </w:r>
        <w:r w:rsidRPr="00CC3657">
          <w:rPr>
            <w:spacing w:val="-3"/>
          </w:rPr>
          <w:delText>.</w:delText>
        </w:r>
      </w:del>
    </w:p>
    <w:p w14:paraId="3924CB77" w14:textId="77777777" w:rsidR="000F0314" w:rsidRPr="00CC3657" w:rsidRDefault="00B34539" w:rsidP="009728C0">
      <w:pPr>
        <w:pStyle w:val="Prrafodelista"/>
        <w:numPr>
          <w:ilvl w:val="0"/>
          <w:numId w:val="16"/>
        </w:numPr>
        <w:spacing w:before="120" w:after="120" w:line="360" w:lineRule="auto"/>
        <w:ind w:left="1560" w:hanging="284"/>
        <w:jc w:val="both"/>
        <w:rPr>
          <w:del w:id="98" w:author="José Marí Olano" w:date="2025-03-17T17:17:00Z" w16du:dateUtc="2025-03-17T16:17:00Z"/>
          <w:spacing w:val="-3"/>
        </w:rPr>
      </w:pPr>
      <w:del w:id="99" w:author="José Marí Olano" w:date="2025-03-17T17:17:00Z" w16du:dateUtc="2025-03-17T16:17:00Z">
        <w:r w:rsidRPr="00CC3657">
          <w:rPr>
            <w:spacing w:val="-3"/>
          </w:rPr>
          <w:delText>S</w:delText>
        </w:r>
        <w:r w:rsidR="004C438F" w:rsidRPr="00CC3657">
          <w:rPr>
            <w:spacing w:val="-3"/>
          </w:rPr>
          <w:delText>ocios</w:delText>
        </w:r>
        <w:r w:rsidR="00E951AF" w:rsidRPr="00CC3657">
          <w:rPr>
            <w:spacing w:val="-3"/>
          </w:rPr>
          <w:delText xml:space="preserve"> o </w:delText>
        </w:r>
        <w:r w:rsidR="004C438F" w:rsidRPr="00CC3657">
          <w:rPr>
            <w:spacing w:val="-3"/>
          </w:rPr>
          <w:delText>administradores</w:delText>
        </w:r>
        <w:r w:rsidR="000F0314" w:rsidRPr="00CC3657">
          <w:rPr>
            <w:spacing w:val="-3"/>
          </w:rPr>
          <w:delText xml:space="preserve"> total o parcialmente responsables de las deudas de una persona jurídica.</w:delText>
        </w:r>
      </w:del>
    </w:p>
    <w:p w14:paraId="539E6394" w14:textId="77777777" w:rsidR="000F0314" w:rsidRPr="00CC3657" w:rsidRDefault="000F0314" w:rsidP="009728C0">
      <w:pPr>
        <w:pStyle w:val="Prrafodelista"/>
        <w:numPr>
          <w:ilvl w:val="0"/>
          <w:numId w:val="16"/>
        </w:numPr>
        <w:spacing w:before="120" w:after="120" w:line="360" w:lineRule="auto"/>
        <w:ind w:left="1560" w:hanging="284"/>
        <w:jc w:val="both"/>
        <w:rPr>
          <w:del w:id="100" w:author="José Marí Olano" w:date="2025-03-17T17:17:00Z" w16du:dateUtc="2025-03-17T16:17:00Z"/>
          <w:spacing w:val="-3"/>
        </w:rPr>
      </w:pPr>
      <w:del w:id="101" w:author="José Marí Olano" w:date="2025-03-17T17:17:00Z" w16du:dateUtc="2025-03-17T16:17:00Z">
        <w:r w:rsidRPr="00CC3657">
          <w:rPr>
            <w:spacing w:val="-3"/>
          </w:rPr>
          <w:delText>M</w:delText>
        </w:r>
        <w:r w:rsidR="004C438F" w:rsidRPr="00CC3657">
          <w:rPr>
            <w:spacing w:val="-3"/>
          </w:rPr>
          <w:delText>iembros de una entidad sin</w:delText>
        </w:r>
        <w:r w:rsidRPr="00CC3657">
          <w:rPr>
            <w:spacing w:val="-3"/>
          </w:rPr>
          <w:delText xml:space="preserve"> </w:delText>
        </w:r>
        <w:r w:rsidR="004C438F" w:rsidRPr="00CC3657">
          <w:rPr>
            <w:spacing w:val="-3"/>
          </w:rPr>
          <w:delText>personalidad jurídica y respondan personalmente de las deudas contraídas en nombre de</w:delText>
        </w:r>
        <w:r w:rsidRPr="00CC3657">
          <w:rPr>
            <w:spacing w:val="-3"/>
          </w:rPr>
          <w:delText xml:space="preserve"> la misma.</w:delText>
        </w:r>
      </w:del>
    </w:p>
    <w:p w14:paraId="7E5F0C50" w14:textId="77777777" w:rsidR="00C54E8F" w:rsidRPr="00CC3657" w:rsidRDefault="000F0314" w:rsidP="009728C0">
      <w:pPr>
        <w:pStyle w:val="Prrafodelista"/>
        <w:numPr>
          <w:ilvl w:val="0"/>
          <w:numId w:val="16"/>
        </w:numPr>
        <w:spacing w:before="120" w:after="120" w:line="360" w:lineRule="auto"/>
        <w:ind w:left="1560" w:hanging="284"/>
        <w:jc w:val="both"/>
        <w:rPr>
          <w:del w:id="102" w:author="José Marí Olano" w:date="2025-03-17T17:17:00Z" w16du:dateUtc="2025-03-17T16:17:00Z"/>
          <w:spacing w:val="-3"/>
        </w:rPr>
      </w:pPr>
      <w:del w:id="103" w:author="José Marí Olano" w:date="2025-03-17T17:17:00Z" w16du:dateUtc="2025-03-17T16:17:00Z">
        <w:r w:rsidRPr="00CC3657">
          <w:rPr>
            <w:spacing w:val="-3"/>
          </w:rPr>
          <w:delText>S</w:delText>
        </w:r>
        <w:r w:rsidR="004C438F" w:rsidRPr="00CC3657">
          <w:rPr>
            <w:spacing w:val="-3"/>
          </w:rPr>
          <w:delText xml:space="preserve">ociedades </w:delText>
        </w:r>
        <w:r w:rsidR="00C54E8F" w:rsidRPr="00CC3657">
          <w:rPr>
            <w:spacing w:val="-3"/>
          </w:rPr>
          <w:delText xml:space="preserve">pertenecientes al </w:delText>
        </w:r>
        <w:r w:rsidR="004C438F" w:rsidRPr="00CC3657">
          <w:rPr>
            <w:spacing w:val="-3"/>
          </w:rPr>
          <w:delText>mismo grupo</w:delText>
        </w:r>
        <w:r w:rsidR="00C54E8F" w:rsidRPr="00CC3657">
          <w:rPr>
            <w:spacing w:val="-3"/>
          </w:rPr>
          <w:delText>.</w:delText>
        </w:r>
      </w:del>
    </w:p>
    <w:p w14:paraId="1F685A51" w14:textId="77777777" w:rsidR="004C438F" w:rsidRPr="00CC3657" w:rsidRDefault="00C54E8F" w:rsidP="009728C0">
      <w:pPr>
        <w:pStyle w:val="Prrafodelista"/>
        <w:numPr>
          <w:ilvl w:val="0"/>
          <w:numId w:val="16"/>
        </w:numPr>
        <w:spacing w:before="120" w:after="120" w:line="360" w:lineRule="auto"/>
        <w:ind w:left="1560" w:hanging="284"/>
        <w:jc w:val="both"/>
        <w:rPr>
          <w:del w:id="104" w:author="José Marí Olano" w:date="2025-03-17T17:17:00Z" w16du:dateUtc="2025-03-17T16:17:00Z"/>
          <w:spacing w:val="-3"/>
        </w:rPr>
      </w:pPr>
      <w:del w:id="105" w:author="José Marí Olano" w:date="2025-03-17T17:17:00Z" w16du:dateUtc="2025-03-17T16:17:00Z">
        <w:r w:rsidRPr="00CC3657">
          <w:rPr>
            <w:spacing w:val="-3"/>
          </w:rPr>
          <w:delText>Q</w:delText>
        </w:r>
        <w:r w:rsidR="004C438F" w:rsidRPr="00CC3657">
          <w:rPr>
            <w:spacing w:val="-3"/>
          </w:rPr>
          <w:delText>uienes tuvieren</w:delText>
        </w:r>
        <w:r w:rsidRPr="00CC3657">
          <w:rPr>
            <w:spacing w:val="-3"/>
          </w:rPr>
          <w:delText xml:space="preserve"> </w:delText>
        </w:r>
        <w:r w:rsidR="004C438F" w:rsidRPr="00CC3657">
          <w:rPr>
            <w:spacing w:val="-3"/>
          </w:rPr>
          <w:delText>confundidos los respectivos patrimonios.</w:delText>
        </w:r>
      </w:del>
    </w:p>
    <w:p w14:paraId="015D95A5" w14:textId="77777777" w:rsidR="004C438F" w:rsidRDefault="00900734" w:rsidP="00CC3657">
      <w:pPr>
        <w:pStyle w:val="Prrafodelista"/>
        <w:spacing w:before="120" w:after="120" w:line="360" w:lineRule="auto"/>
        <w:ind w:left="993" w:firstLine="283"/>
        <w:jc w:val="both"/>
        <w:rPr>
          <w:del w:id="106" w:author="José Marí Olano" w:date="2025-03-17T17:17:00Z" w16du:dateUtc="2025-03-17T16:17:00Z"/>
          <w:spacing w:val="-3"/>
        </w:rPr>
      </w:pPr>
      <w:del w:id="107" w:author="José Marí Olano" w:date="2025-03-17T17:17:00Z" w16du:dateUtc="2025-03-17T16:17:00Z">
        <w:r>
          <w:rPr>
            <w:spacing w:val="-3"/>
          </w:rPr>
          <w:delText>La acumulación podrá ser solicitada por c</w:delText>
        </w:r>
        <w:r w:rsidR="004C438F" w:rsidRPr="004C438F">
          <w:rPr>
            <w:spacing w:val="-3"/>
          </w:rPr>
          <w:delText>ualquiera de los concursados</w:delText>
        </w:r>
        <w:r>
          <w:rPr>
            <w:spacing w:val="-3"/>
          </w:rPr>
          <w:delText xml:space="preserve">, de </w:delText>
        </w:r>
        <w:r w:rsidR="004C438F" w:rsidRPr="004C438F">
          <w:rPr>
            <w:spacing w:val="-3"/>
          </w:rPr>
          <w:delText xml:space="preserve">las administraciones concursales </w:delText>
        </w:r>
        <w:r w:rsidR="00580282">
          <w:rPr>
            <w:spacing w:val="-3"/>
          </w:rPr>
          <w:delText xml:space="preserve">o, en su defecto, de los acreedores, y </w:delText>
        </w:r>
        <w:r w:rsidR="004C438F" w:rsidRPr="004C438F">
          <w:rPr>
            <w:spacing w:val="-3"/>
          </w:rPr>
          <w:delText>procederá aunque los concursos hayan sido declarados por diferentes</w:delText>
        </w:r>
        <w:r w:rsidR="00580282">
          <w:rPr>
            <w:spacing w:val="-3"/>
          </w:rPr>
          <w:delText xml:space="preserve"> </w:delText>
        </w:r>
        <w:r w:rsidR="004C038C">
          <w:rPr>
            <w:spacing w:val="-3"/>
          </w:rPr>
          <w:delText>j</w:delText>
        </w:r>
        <w:r w:rsidR="004C438F" w:rsidRPr="004C438F">
          <w:rPr>
            <w:spacing w:val="-3"/>
          </w:rPr>
          <w:delText>uzgados</w:delText>
        </w:r>
        <w:r w:rsidR="00580282">
          <w:rPr>
            <w:spacing w:val="-3"/>
          </w:rPr>
          <w:delText>.</w:delText>
        </w:r>
      </w:del>
    </w:p>
    <w:p w14:paraId="7E42819A" w14:textId="77777777" w:rsidR="0086342F" w:rsidRDefault="0086342F" w:rsidP="0086342F">
      <w:pPr>
        <w:pStyle w:val="Prrafodelista"/>
        <w:spacing w:before="120" w:after="120" w:line="360" w:lineRule="auto"/>
        <w:ind w:left="993" w:firstLine="283"/>
        <w:jc w:val="both"/>
        <w:rPr>
          <w:del w:id="108" w:author="José Marí Olano" w:date="2025-03-17T17:17:00Z" w16du:dateUtc="2025-03-17T16:17:00Z"/>
          <w:spacing w:val="-3"/>
        </w:rPr>
      </w:pPr>
      <w:del w:id="109" w:author="José Marí Olano" w:date="2025-03-17T17:17:00Z" w16du:dateUtc="2025-03-17T16:17:00Z">
        <w:r w:rsidRPr="0086342F">
          <w:rPr>
            <w:spacing w:val="-3"/>
          </w:rPr>
          <w:delText xml:space="preserve">Será </w:delText>
        </w:r>
        <w:r w:rsidRPr="007656E2">
          <w:rPr>
            <w:spacing w:val="-3"/>
          </w:rPr>
          <w:delText>juez competente</w:delText>
        </w:r>
        <w:r w:rsidR="004C038C">
          <w:rPr>
            <w:spacing w:val="-3"/>
          </w:rPr>
          <w:delText xml:space="preserve"> para</w:delText>
        </w:r>
        <w:r w:rsidRPr="0086342F">
          <w:rPr>
            <w:spacing w:val="-3"/>
          </w:rPr>
          <w:delText xml:space="preserve"> acumula</w:delText>
        </w:r>
        <w:r w:rsidR="000B1D77">
          <w:rPr>
            <w:spacing w:val="-3"/>
          </w:rPr>
          <w:delText>r</w:delText>
        </w:r>
        <w:r w:rsidRPr="0086342F">
          <w:rPr>
            <w:spacing w:val="-3"/>
          </w:rPr>
          <w:delText xml:space="preserve"> los concursos conexos, si </w:delText>
        </w:r>
        <w:r w:rsidR="000B1D77">
          <w:rPr>
            <w:spacing w:val="-3"/>
          </w:rPr>
          <w:delText>é</w:delText>
        </w:r>
        <w:r w:rsidRPr="0086342F">
          <w:rPr>
            <w:spacing w:val="-3"/>
          </w:rPr>
          <w:delText>stos</w:delText>
        </w:r>
        <w:r w:rsidR="000B1D77">
          <w:rPr>
            <w:spacing w:val="-3"/>
          </w:rPr>
          <w:delText xml:space="preserve"> </w:delText>
        </w:r>
        <w:r w:rsidRPr="0086342F">
          <w:rPr>
            <w:spacing w:val="-3"/>
          </w:rPr>
          <w:delText>hubiesen sido declarados por diferentes juzgados, el</w:delText>
        </w:r>
        <w:r w:rsidR="000D5137">
          <w:rPr>
            <w:spacing w:val="-3"/>
          </w:rPr>
          <w:delText xml:space="preserve"> </w:delText>
        </w:r>
        <w:r w:rsidR="004C038C">
          <w:rPr>
            <w:spacing w:val="-3"/>
          </w:rPr>
          <w:delText xml:space="preserve">que </w:delText>
        </w:r>
        <w:r w:rsidRPr="0086342F">
          <w:rPr>
            <w:spacing w:val="-3"/>
          </w:rPr>
          <w:delText>estuviera conociendo del concurso del deudor con mayor pasivo o del concurso de la sociedad</w:delText>
        </w:r>
        <w:r w:rsidR="000D5137">
          <w:rPr>
            <w:spacing w:val="-3"/>
          </w:rPr>
          <w:delText xml:space="preserve"> </w:delText>
        </w:r>
        <w:r w:rsidRPr="0086342F">
          <w:rPr>
            <w:spacing w:val="-3"/>
          </w:rPr>
          <w:delText>dominante</w:delText>
        </w:r>
        <w:r w:rsidR="000D5137">
          <w:rPr>
            <w:spacing w:val="-3"/>
          </w:rPr>
          <w:delText>.</w:delText>
        </w:r>
      </w:del>
    </w:p>
    <w:p w14:paraId="5872E6A8" w14:textId="77777777" w:rsidR="001901D0" w:rsidRDefault="00BD77AE" w:rsidP="00B143FB">
      <w:pPr>
        <w:spacing w:before="120" w:after="120" w:line="360" w:lineRule="auto"/>
        <w:ind w:firstLine="708"/>
        <w:jc w:val="both"/>
        <w:rPr>
          <w:del w:id="110" w:author="José Marí Olano" w:date="2025-03-17T17:17:00Z" w16du:dateUtc="2025-03-17T16:17:00Z"/>
          <w:spacing w:val="-3"/>
        </w:rPr>
      </w:pPr>
      <w:del w:id="111" w:author="José Marí Olano" w:date="2025-03-17T17:17:00Z" w16du:dateUtc="2025-03-17T16:17:00Z">
        <w:r w:rsidRPr="00BD77AE">
          <w:rPr>
            <w:spacing w:val="-3"/>
          </w:rPr>
          <w:delText xml:space="preserve">Los concursos declarados conjuntamente y </w:delText>
        </w:r>
        <w:r w:rsidR="009728C0">
          <w:rPr>
            <w:spacing w:val="-3"/>
          </w:rPr>
          <w:delText xml:space="preserve">los </w:delText>
        </w:r>
        <w:r w:rsidRPr="00BD77AE">
          <w:rPr>
            <w:spacing w:val="-3"/>
          </w:rPr>
          <w:delText>acumulados se tramitarán de forma</w:delText>
        </w:r>
        <w:r>
          <w:rPr>
            <w:spacing w:val="-3"/>
          </w:rPr>
          <w:delText xml:space="preserve"> </w:delText>
        </w:r>
        <w:r w:rsidRPr="00BD77AE">
          <w:rPr>
            <w:spacing w:val="-3"/>
          </w:rPr>
          <w:delText>coordinada, sin consolidación de las masas</w:delText>
        </w:r>
        <w:r w:rsidR="00B143FB">
          <w:rPr>
            <w:spacing w:val="-3"/>
          </w:rPr>
          <w:delText>, si bien e</w:delText>
        </w:r>
        <w:r w:rsidR="00B143FB" w:rsidRPr="00B143FB">
          <w:rPr>
            <w:spacing w:val="-3"/>
          </w:rPr>
          <w:delText>xcepcionalmente podrá acordar</w:delText>
        </w:r>
        <w:r w:rsidR="00B143FB">
          <w:rPr>
            <w:spacing w:val="-3"/>
          </w:rPr>
          <w:delText>se</w:delText>
        </w:r>
        <w:r w:rsidR="00B143FB" w:rsidRPr="00B143FB">
          <w:rPr>
            <w:spacing w:val="-3"/>
          </w:rPr>
          <w:delText xml:space="preserve"> la</w:delText>
        </w:r>
        <w:r w:rsidR="00B143FB">
          <w:rPr>
            <w:spacing w:val="-3"/>
          </w:rPr>
          <w:delText xml:space="preserve"> </w:delText>
        </w:r>
        <w:r w:rsidR="00B143FB" w:rsidRPr="00B143FB">
          <w:rPr>
            <w:spacing w:val="-3"/>
          </w:rPr>
          <w:delText>consolidación de las masas cuando</w:delText>
        </w:r>
        <w:r w:rsidR="00B143FB">
          <w:rPr>
            <w:spacing w:val="-3"/>
          </w:rPr>
          <w:delText xml:space="preserve"> </w:delText>
        </w:r>
        <w:r w:rsidR="00B143FB" w:rsidRPr="00B143FB">
          <w:rPr>
            <w:spacing w:val="-3"/>
          </w:rPr>
          <w:delText>exista confusión de patrimonios y no sea posible deslindar la titularidad de activos y pasivos</w:delText>
        </w:r>
        <w:r w:rsidR="00B143FB">
          <w:rPr>
            <w:spacing w:val="-3"/>
          </w:rPr>
          <w:delText xml:space="preserve"> </w:delText>
        </w:r>
        <w:r w:rsidR="00B143FB" w:rsidRPr="00B143FB">
          <w:rPr>
            <w:spacing w:val="-3"/>
          </w:rPr>
          <w:delText>sin incurrir en demora o en un gasto injustificado</w:delText>
        </w:r>
        <w:r w:rsidR="00B143FB">
          <w:rPr>
            <w:spacing w:val="-3"/>
          </w:rPr>
          <w:delText>.</w:delText>
        </w:r>
      </w:del>
    </w:p>
    <w:p w14:paraId="415BA464" w14:textId="77777777" w:rsidR="00B2336B" w:rsidRDefault="00B2336B" w:rsidP="0024299A">
      <w:pPr>
        <w:spacing w:before="120" w:after="120" w:line="360" w:lineRule="auto"/>
        <w:ind w:firstLine="708"/>
        <w:jc w:val="both"/>
        <w:rPr>
          <w:ins w:id="112" w:author="José Marí Olano" w:date="2025-03-17T17:17:00Z" w16du:dateUtc="2025-03-17T16:17:00Z"/>
          <w:spacing w:val="-3"/>
        </w:rPr>
      </w:pPr>
    </w:p>
    <w:p w14:paraId="682765E2" w14:textId="77777777" w:rsidR="00B2336B" w:rsidRPr="0024299A" w:rsidRDefault="00B2336B" w:rsidP="0024299A">
      <w:pPr>
        <w:spacing w:before="120" w:after="120" w:line="360" w:lineRule="auto"/>
        <w:ind w:firstLine="708"/>
        <w:jc w:val="both"/>
        <w:rPr>
          <w:ins w:id="113" w:author="José Marí Olano" w:date="2025-03-17T17:17:00Z" w16du:dateUtc="2025-03-17T16:17:00Z"/>
          <w:spacing w:val="-3"/>
        </w:rPr>
      </w:pPr>
    </w:p>
    <w:p w14:paraId="6D5E3805" w14:textId="3C7319D3" w:rsidR="00681F25" w:rsidRDefault="00681F25" w:rsidP="00381761">
      <w:pPr>
        <w:spacing w:before="120" w:after="120" w:line="360" w:lineRule="auto"/>
        <w:ind w:firstLine="708"/>
        <w:jc w:val="both"/>
        <w:rPr>
          <w:spacing w:val="-3"/>
        </w:rPr>
      </w:pPr>
    </w:p>
    <w:p w14:paraId="26B2852D" w14:textId="77777777" w:rsidR="009728C0" w:rsidRPr="00615148" w:rsidRDefault="009728C0" w:rsidP="00381761">
      <w:pPr>
        <w:spacing w:before="120" w:after="120" w:line="360" w:lineRule="auto"/>
        <w:ind w:firstLine="708"/>
        <w:jc w:val="both"/>
        <w:rPr>
          <w:spacing w:val="-3"/>
        </w:rPr>
      </w:pPr>
    </w:p>
    <w:p w14:paraId="25AA715C" w14:textId="1D56B3E5"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1DB377B" w:rsidR="005726E8" w:rsidRPr="00FF4CC7" w:rsidRDefault="000D5137" w:rsidP="003B1331">
      <w:pPr>
        <w:spacing w:before="120" w:after="120" w:line="360" w:lineRule="auto"/>
        <w:ind w:firstLine="708"/>
        <w:jc w:val="right"/>
        <w:rPr>
          <w:spacing w:val="-3"/>
        </w:rPr>
      </w:pPr>
      <w:del w:id="114" w:author="José Marí Olano" w:date="2025-03-17T17:17:00Z" w16du:dateUtc="2025-03-17T16:17:00Z">
        <w:r>
          <w:rPr>
            <w:spacing w:val="-3"/>
          </w:rPr>
          <w:delText>12</w:delText>
        </w:r>
      </w:del>
      <w:ins w:id="115" w:author="José Marí Olano" w:date="2025-03-17T17:17:00Z" w16du:dateUtc="2025-03-17T16:17:00Z">
        <w:r w:rsidR="00B2336B">
          <w:rPr>
            <w:spacing w:val="-3"/>
          </w:rPr>
          <w:t>28</w:t>
        </w:r>
      </w:ins>
      <w:r w:rsidR="00FC39A8">
        <w:rPr>
          <w:spacing w:val="-3"/>
        </w:rPr>
        <w:t xml:space="preserve"> de </w:t>
      </w:r>
      <w:del w:id="116" w:author="José Marí Olano" w:date="2025-03-17T17:17:00Z" w16du:dateUtc="2025-03-17T16:17:00Z">
        <w:r>
          <w:rPr>
            <w:spacing w:val="-3"/>
          </w:rPr>
          <w:delText>septiembre</w:delText>
        </w:r>
      </w:del>
      <w:ins w:id="117" w:author="José Marí Olano" w:date="2025-03-17T17:17:00Z" w16du:dateUtc="2025-03-17T16:17:00Z">
        <w:r w:rsidR="00B2336B">
          <w:rPr>
            <w:spacing w:val="-3"/>
          </w:rPr>
          <w:t>dic</w:t>
        </w:r>
        <w:r>
          <w:rPr>
            <w:spacing w:val="-3"/>
          </w:rPr>
          <w:t>iembre</w:t>
        </w:r>
      </w:ins>
      <w:r w:rsidR="00FC39A8">
        <w:rPr>
          <w:spacing w:val="-3"/>
        </w:rPr>
        <w:t xml:space="preserve"> d</w:t>
      </w:r>
      <w:r>
        <w:rPr>
          <w:spacing w:val="-3"/>
        </w:rPr>
        <w:t>e</w:t>
      </w:r>
      <w:r w:rsidR="00FC39A8">
        <w:rPr>
          <w:spacing w:val="-3"/>
        </w:rPr>
        <w:t xml:space="preserve"> </w:t>
      </w:r>
      <w:del w:id="118" w:author="José Marí Olano" w:date="2025-03-17T17:17:00Z" w16du:dateUtc="2025-03-17T16:17:00Z">
        <w:r w:rsidR="00FC39A8">
          <w:rPr>
            <w:spacing w:val="-3"/>
          </w:rPr>
          <w:delText>202</w:delText>
        </w:r>
        <w:r w:rsidR="00693C5D">
          <w:rPr>
            <w:spacing w:val="-3"/>
          </w:rPr>
          <w:delText>2</w:delText>
        </w:r>
      </w:del>
      <w:ins w:id="119" w:author="José Marí Olano" w:date="2025-03-17T17:17:00Z" w16du:dateUtc="2025-03-17T16:17:00Z">
        <w:r w:rsidR="00FC39A8">
          <w:rPr>
            <w:spacing w:val="-3"/>
          </w:rPr>
          <w:t>202</w:t>
        </w:r>
        <w:r w:rsidR="00B2336B">
          <w:rPr>
            <w:spacing w:val="-3"/>
          </w:rPr>
          <w:t>4</w:t>
        </w:r>
      </w:ins>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24187A" w14:textId="77777777" w:rsidR="00624A22" w:rsidRDefault="00624A22" w:rsidP="00DB250B">
      <w:r>
        <w:separator/>
      </w:r>
    </w:p>
  </w:endnote>
  <w:endnote w:type="continuationSeparator" w:id="0">
    <w:p w14:paraId="59A846A0" w14:textId="77777777" w:rsidR="00624A22" w:rsidRDefault="00624A22" w:rsidP="00DB250B">
      <w:r>
        <w:continuationSeparator/>
      </w:r>
    </w:p>
  </w:endnote>
  <w:endnote w:type="continuationNotice" w:id="1">
    <w:p w14:paraId="05E7D8FE" w14:textId="77777777" w:rsidR="00624A22" w:rsidRDefault="00624A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063375" w14:textId="77777777" w:rsidR="00624A22" w:rsidRDefault="00624A22" w:rsidP="00DB250B">
      <w:r>
        <w:separator/>
      </w:r>
    </w:p>
  </w:footnote>
  <w:footnote w:type="continuationSeparator" w:id="0">
    <w:p w14:paraId="71E0F35E" w14:textId="77777777" w:rsidR="00624A22" w:rsidRDefault="00624A22" w:rsidP="00DB250B">
      <w:r>
        <w:continuationSeparator/>
      </w:r>
    </w:p>
  </w:footnote>
  <w:footnote w:type="continuationNotice" w:id="1">
    <w:p w14:paraId="6C9183C3" w14:textId="77777777" w:rsidR="00624A22" w:rsidRDefault="00624A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99430E7"/>
    <w:multiLevelType w:val="hybridMultilevel"/>
    <w:tmpl w:val="A5F8AF22"/>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 w15:restartNumberingAfterBreak="0">
    <w:nsid w:val="176B29D9"/>
    <w:multiLevelType w:val="hybridMultilevel"/>
    <w:tmpl w:val="39C24FB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5EC7943"/>
    <w:multiLevelType w:val="hybridMultilevel"/>
    <w:tmpl w:val="A412D9E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32E957ED"/>
    <w:multiLevelType w:val="hybridMultilevel"/>
    <w:tmpl w:val="D62CD9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35D57CB5"/>
    <w:multiLevelType w:val="hybridMultilevel"/>
    <w:tmpl w:val="EC981B9A"/>
    <w:lvl w:ilvl="0" w:tplc="F6081A80">
      <w:start w:val="1"/>
      <w:numFmt w:val="decimal"/>
      <w:suff w:val="space"/>
      <w:lvlText w:val="%1)"/>
      <w:lvlJc w:val="left"/>
      <w:pPr>
        <w:ind w:left="1428"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6230B03"/>
    <w:multiLevelType w:val="hybridMultilevel"/>
    <w:tmpl w:val="65B4153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6AB0D91"/>
    <w:multiLevelType w:val="hybridMultilevel"/>
    <w:tmpl w:val="5A44500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87105D2"/>
    <w:multiLevelType w:val="hybridMultilevel"/>
    <w:tmpl w:val="FD10F2D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31371C0"/>
    <w:multiLevelType w:val="hybridMultilevel"/>
    <w:tmpl w:val="26947B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88433A1"/>
    <w:multiLevelType w:val="hybridMultilevel"/>
    <w:tmpl w:val="E9A2783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557B0FE0"/>
    <w:multiLevelType w:val="hybridMultilevel"/>
    <w:tmpl w:val="4BBA89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5A2D3868"/>
    <w:multiLevelType w:val="hybridMultilevel"/>
    <w:tmpl w:val="36E8AA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A763C21"/>
    <w:multiLevelType w:val="hybridMultilevel"/>
    <w:tmpl w:val="005C47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5DBF2AC7"/>
    <w:multiLevelType w:val="hybridMultilevel"/>
    <w:tmpl w:val="4D2277FC"/>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5" w15:restartNumberingAfterBreak="0">
    <w:nsid w:val="61C75A07"/>
    <w:multiLevelType w:val="hybridMultilevel"/>
    <w:tmpl w:val="8A00C844"/>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6" w15:restartNumberingAfterBreak="0">
    <w:nsid w:val="62163CA9"/>
    <w:multiLevelType w:val="hybridMultilevel"/>
    <w:tmpl w:val="E41CC9D6"/>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7" w15:restartNumberingAfterBreak="0">
    <w:nsid w:val="67BE348F"/>
    <w:multiLevelType w:val="multilevel"/>
    <w:tmpl w:val="39C24FB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70791A11"/>
    <w:multiLevelType w:val="multilevel"/>
    <w:tmpl w:val="C8887D8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9" w15:restartNumberingAfterBreak="0">
    <w:nsid w:val="7A4039E9"/>
    <w:multiLevelType w:val="hybridMultilevel"/>
    <w:tmpl w:val="C8887D8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FE54C3F"/>
    <w:multiLevelType w:val="multilevel"/>
    <w:tmpl w:val="C8887D8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16cid:durableId="1915159738">
    <w:abstractNumId w:val="0"/>
  </w:num>
  <w:num w:numId="2" w16cid:durableId="182787953">
    <w:abstractNumId w:val="9"/>
  </w:num>
  <w:num w:numId="3" w16cid:durableId="345861576">
    <w:abstractNumId w:val="12"/>
  </w:num>
  <w:num w:numId="4" w16cid:durableId="186407736">
    <w:abstractNumId w:val="5"/>
  </w:num>
  <w:num w:numId="5" w16cid:durableId="774599696">
    <w:abstractNumId w:val="11"/>
  </w:num>
  <w:num w:numId="6" w16cid:durableId="1489054358">
    <w:abstractNumId w:val="19"/>
  </w:num>
  <w:num w:numId="7" w16cid:durableId="784349934">
    <w:abstractNumId w:val="20"/>
  </w:num>
  <w:num w:numId="8" w16cid:durableId="1110315350">
    <w:abstractNumId w:val="8"/>
  </w:num>
  <w:num w:numId="9" w16cid:durableId="219250047">
    <w:abstractNumId w:val="2"/>
  </w:num>
  <w:num w:numId="10" w16cid:durableId="1503617077">
    <w:abstractNumId w:val="17"/>
  </w:num>
  <w:num w:numId="11" w16cid:durableId="1873112755">
    <w:abstractNumId w:val="6"/>
  </w:num>
  <w:num w:numId="12" w16cid:durableId="1430541794">
    <w:abstractNumId w:val="10"/>
  </w:num>
  <w:num w:numId="13" w16cid:durableId="1227304361">
    <w:abstractNumId w:val="4"/>
  </w:num>
  <w:num w:numId="14" w16cid:durableId="1560825797">
    <w:abstractNumId w:val="7"/>
  </w:num>
  <w:num w:numId="15" w16cid:durableId="1739477740">
    <w:abstractNumId w:val="16"/>
  </w:num>
  <w:num w:numId="16" w16cid:durableId="1736901216">
    <w:abstractNumId w:val="3"/>
  </w:num>
  <w:num w:numId="17" w16cid:durableId="634066941">
    <w:abstractNumId w:val="18"/>
  </w:num>
  <w:num w:numId="18" w16cid:durableId="1235555654">
    <w:abstractNumId w:val="13"/>
  </w:num>
  <w:num w:numId="19" w16cid:durableId="158930065">
    <w:abstractNumId w:val="15"/>
  </w:num>
  <w:num w:numId="20" w16cid:durableId="1490053554">
    <w:abstractNumId w:val="14"/>
  </w:num>
  <w:num w:numId="21" w16cid:durableId="1535458496">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33A"/>
    <w:rsid w:val="000007A2"/>
    <w:rsid w:val="00001419"/>
    <w:rsid w:val="00001440"/>
    <w:rsid w:val="00002ABE"/>
    <w:rsid w:val="00002D14"/>
    <w:rsid w:val="00002D8D"/>
    <w:rsid w:val="00002F83"/>
    <w:rsid w:val="000031B9"/>
    <w:rsid w:val="0000321B"/>
    <w:rsid w:val="000032DB"/>
    <w:rsid w:val="00003666"/>
    <w:rsid w:val="0000379A"/>
    <w:rsid w:val="0000379E"/>
    <w:rsid w:val="000038DC"/>
    <w:rsid w:val="00003A11"/>
    <w:rsid w:val="000041C3"/>
    <w:rsid w:val="000043F8"/>
    <w:rsid w:val="00004481"/>
    <w:rsid w:val="0000451F"/>
    <w:rsid w:val="00004A46"/>
    <w:rsid w:val="000054B5"/>
    <w:rsid w:val="000055AC"/>
    <w:rsid w:val="000055B1"/>
    <w:rsid w:val="00005760"/>
    <w:rsid w:val="000062B4"/>
    <w:rsid w:val="00006A81"/>
    <w:rsid w:val="00006D58"/>
    <w:rsid w:val="00006F8C"/>
    <w:rsid w:val="000072DE"/>
    <w:rsid w:val="000074F6"/>
    <w:rsid w:val="00010C21"/>
    <w:rsid w:val="000114C3"/>
    <w:rsid w:val="000118B3"/>
    <w:rsid w:val="00012F65"/>
    <w:rsid w:val="0001313D"/>
    <w:rsid w:val="00013485"/>
    <w:rsid w:val="00014397"/>
    <w:rsid w:val="0001440F"/>
    <w:rsid w:val="000145F4"/>
    <w:rsid w:val="00014661"/>
    <w:rsid w:val="0001488C"/>
    <w:rsid w:val="00015FAC"/>
    <w:rsid w:val="0001603E"/>
    <w:rsid w:val="00016105"/>
    <w:rsid w:val="00016132"/>
    <w:rsid w:val="000161B9"/>
    <w:rsid w:val="000165B8"/>
    <w:rsid w:val="00016907"/>
    <w:rsid w:val="00016C91"/>
    <w:rsid w:val="0002001C"/>
    <w:rsid w:val="00020133"/>
    <w:rsid w:val="00020758"/>
    <w:rsid w:val="000207BA"/>
    <w:rsid w:val="00020F7A"/>
    <w:rsid w:val="00021021"/>
    <w:rsid w:val="000211F7"/>
    <w:rsid w:val="000212F5"/>
    <w:rsid w:val="00021562"/>
    <w:rsid w:val="000221C3"/>
    <w:rsid w:val="00022243"/>
    <w:rsid w:val="000222EF"/>
    <w:rsid w:val="000226CE"/>
    <w:rsid w:val="00022BC5"/>
    <w:rsid w:val="00023664"/>
    <w:rsid w:val="00023BD1"/>
    <w:rsid w:val="00024796"/>
    <w:rsid w:val="00024A29"/>
    <w:rsid w:val="00024FA6"/>
    <w:rsid w:val="00024FAF"/>
    <w:rsid w:val="00025468"/>
    <w:rsid w:val="00025481"/>
    <w:rsid w:val="00025773"/>
    <w:rsid w:val="00025813"/>
    <w:rsid w:val="00025950"/>
    <w:rsid w:val="0002663A"/>
    <w:rsid w:val="00026B81"/>
    <w:rsid w:val="00026FE8"/>
    <w:rsid w:val="00027056"/>
    <w:rsid w:val="000270D7"/>
    <w:rsid w:val="00027319"/>
    <w:rsid w:val="0002749D"/>
    <w:rsid w:val="000276EA"/>
    <w:rsid w:val="00030420"/>
    <w:rsid w:val="000304A6"/>
    <w:rsid w:val="00031A3A"/>
    <w:rsid w:val="00032FD8"/>
    <w:rsid w:val="0003317D"/>
    <w:rsid w:val="000333C9"/>
    <w:rsid w:val="00033C0F"/>
    <w:rsid w:val="0003583A"/>
    <w:rsid w:val="000363C5"/>
    <w:rsid w:val="000364E6"/>
    <w:rsid w:val="00036634"/>
    <w:rsid w:val="00036BC1"/>
    <w:rsid w:val="00036EC4"/>
    <w:rsid w:val="00036F8F"/>
    <w:rsid w:val="000372C8"/>
    <w:rsid w:val="000373BE"/>
    <w:rsid w:val="000375F2"/>
    <w:rsid w:val="000377CB"/>
    <w:rsid w:val="00037976"/>
    <w:rsid w:val="00037B51"/>
    <w:rsid w:val="000402E3"/>
    <w:rsid w:val="00040534"/>
    <w:rsid w:val="0004084E"/>
    <w:rsid w:val="00040926"/>
    <w:rsid w:val="0004097E"/>
    <w:rsid w:val="00040E7C"/>
    <w:rsid w:val="00041FED"/>
    <w:rsid w:val="0004276D"/>
    <w:rsid w:val="000427C5"/>
    <w:rsid w:val="0004280B"/>
    <w:rsid w:val="00042E4F"/>
    <w:rsid w:val="00043071"/>
    <w:rsid w:val="00043944"/>
    <w:rsid w:val="0004457B"/>
    <w:rsid w:val="0004463E"/>
    <w:rsid w:val="00044DC9"/>
    <w:rsid w:val="00044F5F"/>
    <w:rsid w:val="0004529D"/>
    <w:rsid w:val="00045AE3"/>
    <w:rsid w:val="00045C7E"/>
    <w:rsid w:val="000463C7"/>
    <w:rsid w:val="0004649E"/>
    <w:rsid w:val="000466BB"/>
    <w:rsid w:val="000468AF"/>
    <w:rsid w:val="00046A15"/>
    <w:rsid w:val="00047C1B"/>
    <w:rsid w:val="00047F75"/>
    <w:rsid w:val="00050184"/>
    <w:rsid w:val="000501D7"/>
    <w:rsid w:val="00050AA5"/>
    <w:rsid w:val="00050CFC"/>
    <w:rsid w:val="00050D59"/>
    <w:rsid w:val="000510A1"/>
    <w:rsid w:val="0005124B"/>
    <w:rsid w:val="00051390"/>
    <w:rsid w:val="00051416"/>
    <w:rsid w:val="000517D7"/>
    <w:rsid w:val="0005197D"/>
    <w:rsid w:val="00051BFF"/>
    <w:rsid w:val="00051E8B"/>
    <w:rsid w:val="00051F83"/>
    <w:rsid w:val="000522AB"/>
    <w:rsid w:val="0005263B"/>
    <w:rsid w:val="00052737"/>
    <w:rsid w:val="00052A6B"/>
    <w:rsid w:val="00052FCB"/>
    <w:rsid w:val="00053142"/>
    <w:rsid w:val="00053C53"/>
    <w:rsid w:val="00053CAF"/>
    <w:rsid w:val="0005440F"/>
    <w:rsid w:val="0005456F"/>
    <w:rsid w:val="0005535F"/>
    <w:rsid w:val="00055376"/>
    <w:rsid w:val="000558F1"/>
    <w:rsid w:val="0005599C"/>
    <w:rsid w:val="00055AD5"/>
    <w:rsid w:val="000564C0"/>
    <w:rsid w:val="000566BF"/>
    <w:rsid w:val="00056AAD"/>
    <w:rsid w:val="00056B25"/>
    <w:rsid w:val="00056B77"/>
    <w:rsid w:val="00056D28"/>
    <w:rsid w:val="00057356"/>
    <w:rsid w:val="00057769"/>
    <w:rsid w:val="00057C96"/>
    <w:rsid w:val="00057CD2"/>
    <w:rsid w:val="00060261"/>
    <w:rsid w:val="00060B52"/>
    <w:rsid w:val="00060D39"/>
    <w:rsid w:val="000611A1"/>
    <w:rsid w:val="0006135E"/>
    <w:rsid w:val="000619B9"/>
    <w:rsid w:val="00061BA6"/>
    <w:rsid w:val="00061BD0"/>
    <w:rsid w:val="00062141"/>
    <w:rsid w:val="000625ED"/>
    <w:rsid w:val="00062CE1"/>
    <w:rsid w:val="00062E49"/>
    <w:rsid w:val="00063216"/>
    <w:rsid w:val="0006334F"/>
    <w:rsid w:val="00063E40"/>
    <w:rsid w:val="00064339"/>
    <w:rsid w:val="000650F5"/>
    <w:rsid w:val="0006520A"/>
    <w:rsid w:val="00065406"/>
    <w:rsid w:val="00065417"/>
    <w:rsid w:val="000667C6"/>
    <w:rsid w:val="00066E6F"/>
    <w:rsid w:val="00066FB4"/>
    <w:rsid w:val="000678D1"/>
    <w:rsid w:val="000703EC"/>
    <w:rsid w:val="00070708"/>
    <w:rsid w:val="0007077C"/>
    <w:rsid w:val="000707D9"/>
    <w:rsid w:val="00070939"/>
    <w:rsid w:val="00070E43"/>
    <w:rsid w:val="0007138A"/>
    <w:rsid w:val="0007140C"/>
    <w:rsid w:val="000717DA"/>
    <w:rsid w:val="000718B3"/>
    <w:rsid w:val="000724C9"/>
    <w:rsid w:val="00072863"/>
    <w:rsid w:val="00072964"/>
    <w:rsid w:val="00073151"/>
    <w:rsid w:val="000734D6"/>
    <w:rsid w:val="00073583"/>
    <w:rsid w:val="0007365B"/>
    <w:rsid w:val="00075517"/>
    <w:rsid w:val="000757BB"/>
    <w:rsid w:val="0007586F"/>
    <w:rsid w:val="00075B39"/>
    <w:rsid w:val="00075C7F"/>
    <w:rsid w:val="0007616A"/>
    <w:rsid w:val="0007624E"/>
    <w:rsid w:val="000766EF"/>
    <w:rsid w:val="00077174"/>
    <w:rsid w:val="0007739C"/>
    <w:rsid w:val="00077EEB"/>
    <w:rsid w:val="00081537"/>
    <w:rsid w:val="00081848"/>
    <w:rsid w:val="00081973"/>
    <w:rsid w:val="00081DF5"/>
    <w:rsid w:val="000826D0"/>
    <w:rsid w:val="00082AC5"/>
    <w:rsid w:val="00082E3C"/>
    <w:rsid w:val="000832C5"/>
    <w:rsid w:val="00083417"/>
    <w:rsid w:val="00083955"/>
    <w:rsid w:val="00083AAA"/>
    <w:rsid w:val="00083C8B"/>
    <w:rsid w:val="000842B8"/>
    <w:rsid w:val="000842EB"/>
    <w:rsid w:val="00084361"/>
    <w:rsid w:val="00084768"/>
    <w:rsid w:val="00084892"/>
    <w:rsid w:val="00084A95"/>
    <w:rsid w:val="000855E5"/>
    <w:rsid w:val="00085E7B"/>
    <w:rsid w:val="00085F01"/>
    <w:rsid w:val="000872E2"/>
    <w:rsid w:val="00087632"/>
    <w:rsid w:val="000879E8"/>
    <w:rsid w:val="00087F41"/>
    <w:rsid w:val="0009002E"/>
    <w:rsid w:val="000902F3"/>
    <w:rsid w:val="00090C7D"/>
    <w:rsid w:val="00091031"/>
    <w:rsid w:val="000913AE"/>
    <w:rsid w:val="000914C6"/>
    <w:rsid w:val="0009162D"/>
    <w:rsid w:val="00092139"/>
    <w:rsid w:val="00092154"/>
    <w:rsid w:val="000927DE"/>
    <w:rsid w:val="000928C1"/>
    <w:rsid w:val="00092D6D"/>
    <w:rsid w:val="00093244"/>
    <w:rsid w:val="0009334D"/>
    <w:rsid w:val="00093597"/>
    <w:rsid w:val="00093C5C"/>
    <w:rsid w:val="000944CA"/>
    <w:rsid w:val="000951E0"/>
    <w:rsid w:val="0009601B"/>
    <w:rsid w:val="000962AA"/>
    <w:rsid w:val="000962FE"/>
    <w:rsid w:val="00096303"/>
    <w:rsid w:val="0009677D"/>
    <w:rsid w:val="0009685D"/>
    <w:rsid w:val="000968BC"/>
    <w:rsid w:val="000968CB"/>
    <w:rsid w:val="00096EF0"/>
    <w:rsid w:val="00097D69"/>
    <w:rsid w:val="000A0274"/>
    <w:rsid w:val="000A06C8"/>
    <w:rsid w:val="000A071F"/>
    <w:rsid w:val="000A089F"/>
    <w:rsid w:val="000A0958"/>
    <w:rsid w:val="000A15D4"/>
    <w:rsid w:val="000A2340"/>
    <w:rsid w:val="000A28EF"/>
    <w:rsid w:val="000A2C2D"/>
    <w:rsid w:val="000A2C69"/>
    <w:rsid w:val="000A2FE0"/>
    <w:rsid w:val="000A381F"/>
    <w:rsid w:val="000A3A4A"/>
    <w:rsid w:val="000A40A8"/>
    <w:rsid w:val="000A40D1"/>
    <w:rsid w:val="000A430B"/>
    <w:rsid w:val="000A4502"/>
    <w:rsid w:val="000A4813"/>
    <w:rsid w:val="000A4AF5"/>
    <w:rsid w:val="000A611B"/>
    <w:rsid w:val="000A681C"/>
    <w:rsid w:val="000A6993"/>
    <w:rsid w:val="000A741B"/>
    <w:rsid w:val="000A7878"/>
    <w:rsid w:val="000A7D2D"/>
    <w:rsid w:val="000B022D"/>
    <w:rsid w:val="000B09AB"/>
    <w:rsid w:val="000B0CF0"/>
    <w:rsid w:val="000B17FB"/>
    <w:rsid w:val="000B19C9"/>
    <w:rsid w:val="000B1B17"/>
    <w:rsid w:val="000B1B5B"/>
    <w:rsid w:val="000B1D77"/>
    <w:rsid w:val="000B2403"/>
    <w:rsid w:val="000B33DE"/>
    <w:rsid w:val="000B402F"/>
    <w:rsid w:val="000B4253"/>
    <w:rsid w:val="000B45C9"/>
    <w:rsid w:val="000B4644"/>
    <w:rsid w:val="000B4DAA"/>
    <w:rsid w:val="000B4E93"/>
    <w:rsid w:val="000B4EDC"/>
    <w:rsid w:val="000B6611"/>
    <w:rsid w:val="000B683E"/>
    <w:rsid w:val="000B69C2"/>
    <w:rsid w:val="000B6A08"/>
    <w:rsid w:val="000B6C6D"/>
    <w:rsid w:val="000B72A2"/>
    <w:rsid w:val="000B7831"/>
    <w:rsid w:val="000B7F5C"/>
    <w:rsid w:val="000B7FFD"/>
    <w:rsid w:val="000C0137"/>
    <w:rsid w:val="000C0264"/>
    <w:rsid w:val="000C072D"/>
    <w:rsid w:val="000C10BF"/>
    <w:rsid w:val="000C1100"/>
    <w:rsid w:val="000C19F3"/>
    <w:rsid w:val="000C1E71"/>
    <w:rsid w:val="000C256C"/>
    <w:rsid w:val="000C37DC"/>
    <w:rsid w:val="000C3BB4"/>
    <w:rsid w:val="000C4039"/>
    <w:rsid w:val="000C44E2"/>
    <w:rsid w:val="000C46CD"/>
    <w:rsid w:val="000C491C"/>
    <w:rsid w:val="000C4B07"/>
    <w:rsid w:val="000C4BBA"/>
    <w:rsid w:val="000C4C33"/>
    <w:rsid w:val="000C5A32"/>
    <w:rsid w:val="000C5F4B"/>
    <w:rsid w:val="000C61BE"/>
    <w:rsid w:val="000C622E"/>
    <w:rsid w:val="000C6558"/>
    <w:rsid w:val="000C6A22"/>
    <w:rsid w:val="000C6E5B"/>
    <w:rsid w:val="000C7391"/>
    <w:rsid w:val="000C7AC2"/>
    <w:rsid w:val="000C7DFC"/>
    <w:rsid w:val="000D0345"/>
    <w:rsid w:val="000D06C5"/>
    <w:rsid w:val="000D1169"/>
    <w:rsid w:val="000D1179"/>
    <w:rsid w:val="000D13E1"/>
    <w:rsid w:val="000D1AEC"/>
    <w:rsid w:val="000D1F35"/>
    <w:rsid w:val="000D23F9"/>
    <w:rsid w:val="000D2687"/>
    <w:rsid w:val="000D2B25"/>
    <w:rsid w:val="000D2BBA"/>
    <w:rsid w:val="000D32BC"/>
    <w:rsid w:val="000D3346"/>
    <w:rsid w:val="000D3453"/>
    <w:rsid w:val="000D35D2"/>
    <w:rsid w:val="000D4041"/>
    <w:rsid w:val="000D4199"/>
    <w:rsid w:val="000D4704"/>
    <w:rsid w:val="000D4784"/>
    <w:rsid w:val="000D4A80"/>
    <w:rsid w:val="000D4A9F"/>
    <w:rsid w:val="000D4B6F"/>
    <w:rsid w:val="000D4CC3"/>
    <w:rsid w:val="000D4D7B"/>
    <w:rsid w:val="000D5081"/>
    <w:rsid w:val="000D5137"/>
    <w:rsid w:val="000D52BF"/>
    <w:rsid w:val="000D5C11"/>
    <w:rsid w:val="000D6660"/>
    <w:rsid w:val="000D6AEA"/>
    <w:rsid w:val="000D76D7"/>
    <w:rsid w:val="000E01F0"/>
    <w:rsid w:val="000E02CC"/>
    <w:rsid w:val="000E0540"/>
    <w:rsid w:val="000E0998"/>
    <w:rsid w:val="000E0A22"/>
    <w:rsid w:val="000E0A9C"/>
    <w:rsid w:val="000E0B4E"/>
    <w:rsid w:val="000E0DD9"/>
    <w:rsid w:val="000E1306"/>
    <w:rsid w:val="000E165B"/>
    <w:rsid w:val="000E16BF"/>
    <w:rsid w:val="000E172A"/>
    <w:rsid w:val="000E1EAA"/>
    <w:rsid w:val="000E21B2"/>
    <w:rsid w:val="000E2644"/>
    <w:rsid w:val="000E2746"/>
    <w:rsid w:val="000E27B9"/>
    <w:rsid w:val="000E329D"/>
    <w:rsid w:val="000E32BB"/>
    <w:rsid w:val="000E3985"/>
    <w:rsid w:val="000E3A8D"/>
    <w:rsid w:val="000E4C35"/>
    <w:rsid w:val="000E4DAA"/>
    <w:rsid w:val="000E573D"/>
    <w:rsid w:val="000E67FE"/>
    <w:rsid w:val="000E6A75"/>
    <w:rsid w:val="000E6CFC"/>
    <w:rsid w:val="000E7897"/>
    <w:rsid w:val="000E79A2"/>
    <w:rsid w:val="000E79B3"/>
    <w:rsid w:val="000E7B75"/>
    <w:rsid w:val="000E7C0E"/>
    <w:rsid w:val="000E7D14"/>
    <w:rsid w:val="000F0314"/>
    <w:rsid w:val="000F03E5"/>
    <w:rsid w:val="000F06AD"/>
    <w:rsid w:val="000F078A"/>
    <w:rsid w:val="000F0956"/>
    <w:rsid w:val="000F1047"/>
    <w:rsid w:val="000F1051"/>
    <w:rsid w:val="000F1772"/>
    <w:rsid w:val="000F1BFD"/>
    <w:rsid w:val="000F2498"/>
    <w:rsid w:val="000F3078"/>
    <w:rsid w:val="000F3222"/>
    <w:rsid w:val="000F3A59"/>
    <w:rsid w:val="000F425F"/>
    <w:rsid w:val="000F4416"/>
    <w:rsid w:val="000F483C"/>
    <w:rsid w:val="000F49C2"/>
    <w:rsid w:val="000F4A51"/>
    <w:rsid w:val="000F4DCD"/>
    <w:rsid w:val="000F520F"/>
    <w:rsid w:val="000F5254"/>
    <w:rsid w:val="000F52FD"/>
    <w:rsid w:val="000F5CAD"/>
    <w:rsid w:val="000F5E5C"/>
    <w:rsid w:val="000F6063"/>
    <w:rsid w:val="000F643E"/>
    <w:rsid w:val="000F678D"/>
    <w:rsid w:val="000F6CD5"/>
    <w:rsid w:val="000F7EF0"/>
    <w:rsid w:val="000F7F49"/>
    <w:rsid w:val="000F7FF8"/>
    <w:rsid w:val="001009E5"/>
    <w:rsid w:val="00100B0C"/>
    <w:rsid w:val="00100CE9"/>
    <w:rsid w:val="0010109B"/>
    <w:rsid w:val="00101419"/>
    <w:rsid w:val="00101ECF"/>
    <w:rsid w:val="001020A0"/>
    <w:rsid w:val="001022E6"/>
    <w:rsid w:val="001026D4"/>
    <w:rsid w:val="0010369C"/>
    <w:rsid w:val="00103CD3"/>
    <w:rsid w:val="00103E45"/>
    <w:rsid w:val="00104037"/>
    <w:rsid w:val="00104609"/>
    <w:rsid w:val="00104913"/>
    <w:rsid w:val="001056D3"/>
    <w:rsid w:val="00105B76"/>
    <w:rsid w:val="00105CE4"/>
    <w:rsid w:val="00106435"/>
    <w:rsid w:val="001065C1"/>
    <w:rsid w:val="001065D2"/>
    <w:rsid w:val="00106665"/>
    <w:rsid w:val="001068AB"/>
    <w:rsid w:val="00106E06"/>
    <w:rsid w:val="00106E8A"/>
    <w:rsid w:val="001076D8"/>
    <w:rsid w:val="0010795F"/>
    <w:rsid w:val="00107AEE"/>
    <w:rsid w:val="00110B49"/>
    <w:rsid w:val="001113B0"/>
    <w:rsid w:val="001113F7"/>
    <w:rsid w:val="0011152E"/>
    <w:rsid w:val="00111B62"/>
    <w:rsid w:val="00111E7C"/>
    <w:rsid w:val="001127A9"/>
    <w:rsid w:val="00112B1C"/>
    <w:rsid w:val="00112B34"/>
    <w:rsid w:val="00112D5C"/>
    <w:rsid w:val="00113098"/>
    <w:rsid w:val="001131DF"/>
    <w:rsid w:val="00113333"/>
    <w:rsid w:val="001134AD"/>
    <w:rsid w:val="0011388F"/>
    <w:rsid w:val="0011411B"/>
    <w:rsid w:val="001141CE"/>
    <w:rsid w:val="00114225"/>
    <w:rsid w:val="001147C4"/>
    <w:rsid w:val="001149A8"/>
    <w:rsid w:val="001151AA"/>
    <w:rsid w:val="001153B2"/>
    <w:rsid w:val="00115A8C"/>
    <w:rsid w:val="00115C03"/>
    <w:rsid w:val="00115CC6"/>
    <w:rsid w:val="00115E94"/>
    <w:rsid w:val="0011650F"/>
    <w:rsid w:val="0011686D"/>
    <w:rsid w:val="00116EBB"/>
    <w:rsid w:val="00117163"/>
    <w:rsid w:val="001171B7"/>
    <w:rsid w:val="00117C3C"/>
    <w:rsid w:val="00117CDE"/>
    <w:rsid w:val="00120260"/>
    <w:rsid w:val="001206EE"/>
    <w:rsid w:val="0012082C"/>
    <w:rsid w:val="00120C41"/>
    <w:rsid w:val="00120D3C"/>
    <w:rsid w:val="0012158E"/>
    <w:rsid w:val="00121828"/>
    <w:rsid w:val="00122D30"/>
    <w:rsid w:val="00122E74"/>
    <w:rsid w:val="00123122"/>
    <w:rsid w:val="00123187"/>
    <w:rsid w:val="00123B7F"/>
    <w:rsid w:val="00123CD9"/>
    <w:rsid w:val="00123FF1"/>
    <w:rsid w:val="001246BC"/>
    <w:rsid w:val="00124961"/>
    <w:rsid w:val="001252BE"/>
    <w:rsid w:val="00125E60"/>
    <w:rsid w:val="00126364"/>
    <w:rsid w:val="00126E0C"/>
    <w:rsid w:val="0012740B"/>
    <w:rsid w:val="0012765D"/>
    <w:rsid w:val="00127825"/>
    <w:rsid w:val="00127F86"/>
    <w:rsid w:val="0013001F"/>
    <w:rsid w:val="001309FD"/>
    <w:rsid w:val="00130DB8"/>
    <w:rsid w:val="001310BD"/>
    <w:rsid w:val="0013142E"/>
    <w:rsid w:val="00131861"/>
    <w:rsid w:val="00131923"/>
    <w:rsid w:val="00131BC9"/>
    <w:rsid w:val="00131FFA"/>
    <w:rsid w:val="0013274D"/>
    <w:rsid w:val="00132C76"/>
    <w:rsid w:val="00132E50"/>
    <w:rsid w:val="001332ED"/>
    <w:rsid w:val="00133C70"/>
    <w:rsid w:val="00133C73"/>
    <w:rsid w:val="00133ED8"/>
    <w:rsid w:val="00134212"/>
    <w:rsid w:val="00135490"/>
    <w:rsid w:val="0013549F"/>
    <w:rsid w:val="00135979"/>
    <w:rsid w:val="001364C9"/>
    <w:rsid w:val="001364FC"/>
    <w:rsid w:val="0013650C"/>
    <w:rsid w:val="0013653E"/>
    <w:rsid w:val="00136A43"/>
    <w:rsid w:val="00136A5D"/>
    <w:rsid w:val="00136D6D"/>
    <w:rsid w:val="00137BA8"/>
    <w:rsid w:val="00140846"/>
    <w:rsid w:val="00140884"/>
    <w:rsid w:val="00140C15"/>
    <w:rsid w:val="00140E47"/>
    <w:rsid w:val="00140FFC"/>
    <w:rsid w:val="0014194A"/>
    <w:rsid w:val="00141A13"/>
    <w:rsid w:val="00141C36"/>
    <w:rsid w:val="00141E0C"/>
    <w:rsid w:val="00141EF7"/>
    <w:rsid w:val="00141FB9"/>
    <w:rsid w:val="001421F4"/>
    <w:rsid w:val="0014227C"/>
    <w:rsid w:val="001422B6"/>
    <w:rsid w:val="001426D7"/>
    <w:rsid w:val="001426E1"/>
    <w:rsid w:val="00142777"/>
    <w:rsid w:val="00142BF0"/>
    <w:rsid w:val="00142CD5"/>
    <w:rsid w:val="00143048"/>
    <w:rsid w:val="00143264"/>
    <w:rsid w:val="00143340"/>
    <w:rsid w:val="001435BC"/>
    <w:rsid w:val="00143CC0"/>
    <w:rsid w:val="00143CD0"/>
    <w:rsid w:val="0014421F"/>
    <w:rsid w:val="00144E12"/>
    <w:rsid w:val="00144FC6"/>
    <w:rsid w:val="0014550D"/>
    <w:rsid w:val="0014551F"/>
    <w:rsid w:val="001459F5"/>
    <w:rsid w:val="00145E8A"/>
    <w:rsid w:val="001462E2"/>
    <w:rsid w:val="00146639"/>
    <w:rsid w:val="001466DA"/>
    <w:rsid w:val="00146892"/>
    <w:rsid w:val="001470B9"/>
    <w:rsid w:val="00147182"/>
    <w:rsid w:val="00147678"/>
    <w:rsid w:val="001478F9"/>
    <w:rsid w:val="00147E25"/>
    <w:rsid w:val="0015037E"/>
    <w:rsid w:val="00150807"/>
    <w:rsid w:val="00151817"/>
    <w:rsid w:val="00151A89"/>
    <w:rsid w:val="00151BAD"/>
    <w:rsid w:val="00151E99"/>
    <w:rsid w:val="00151F94"/>
    <w:rsid w:val="0015209F"/>
    <w:rsid w:val="00152251"/>
    <w:rsid w:val="00152454"/>
    <w:rsid w:val="00152A12"/>
    <w:rsid w:val="00152E37"/>
    <w:rsid w:val="00152EEC"/>
    <w:rsid w:val="00153A8A"/>
    <w:rsid w:val="00153ED3"/>
    <w:rsid w:val="001541C1"/>
    <w:rsid w:val="001544A9"/>
    <w:rsid w:val="00154E9D"/>
    <w:rsid w:val="00155279"/>
    <w:rsid w:val="00155697"/>
    <w:rsid w:val="00155977"/>
    <w:rsid w:val="00155DCD"/>
    <w:rsid w:val="00156A97"/>
    <w:rsid w:val="00157172"/>
    <w:rsid w:val="00157318"/>
    <w:rsid w:val="00157EF1"/>
    <w:rsid w:val="00157EFB"/>
    <w:rsid w:val="00160DD0"/>
    <w:rsid w:val="00160E8C"/>
    <w:rsid w:val="0016159E"/>
    <w:rsid w:val="001618FF"/>
    <w:rsid w:val="001619D7"/>
    <w:rsid w:val="00161DBB"/>
    <w:rsid w:val="0016219D"/>
    <w:rsid w:val="001623F0"/>
    <w:rsid w:val="001627E8"/>
    <w:rsid w:val="00162A38"/>
    <w:rsid w:val="00162D0F"/>
    <w:rsid w:val="00162F77"/>
    <w:rsid w:val="00163550"/>
    <w:rsid w:val="00163648"/>
    <w:rsid w:val="00163839"/>
    <w:rsid w:val="001648D6"/>
    <w:rsid w:val="00164A26"/>
    <w:rsid w:val="00164ECA"/>
    <w:rsid w:val="00164F91"/>
    <w:rsid w:val="001658E1"/>
    <w:rsid w:val="00165A7B"/>
    <w:rsid w:val="00165D14"/>
    <w:rsid w:val="00165DB1"/>
    <w:rsid w:val="00165F38"/>
    <w:rsid w:val="00166ABF"/>
    <w:rsid w:val="00167590"/>
    <w:rsid w:val="00167613"/>
    <w:rsid w:val="00167965"/>
    <w:rsid w:val="001679DC"/>
    <w:rsid w:val="00170312"/>
    <w:rsid w:val="001706BF"/>
    <w:rsid w:val="00170A45"/>
    <w:rsid w:val="00170D3C"/>
    <w:rsid w:val="00171126"/>
    <w:rsid w:val="00171278"/>
    <w:rsid w:val="00171285"/>
    <w:rsid w:val="00171829"/>
    <w:rsid w:val="0017182A"/>
    <w:rsid w:val="00171C3E"/>
    <w:rsid w:val="00171EA4"/>
    <w:rsid w:val="00172599"/>
    <w:rsid w:val="00172767"/>
    <w:rsid w:val="00172A02"/>
    <w:rsid w:val="00172CEB"/>
    <w:rsid w:val="00172E31"/>
    <w:rsid w:val="00173791"/>
    <w:rsid w:val="001737EC"/>
    <w:rsid w:val="00173E47"/>
    <w:rsid w:val="0017462B"/>
    <w:rsid w:val="00174F30"/>
    <w:rsid w:val="00175316"/>
    <w:rsid w:val="00175D0F"/>
    <w:rsid w:val="00175EE1"/>
    <w:rsid w:val="0017610E"/>
    <w:rsid w:val="001763DE"/>
    <w:rsid w:val="00176412"/>
    <w:rsid w:val="00176AC1"/>
    <w:rsid w:val="00176EAF"/>
    <w:rsid w:val="00176EEA"/>
    <w:rsid w:val="001774D0"/>
    <w:rsid w:val="001777CA"/>
    <w:rsid w:val="00177F1B"/>
    <w:rsid w:val="001802CA"/>
    <w:rsid w:val="00180A8C"/>
    <w:rsid w:val="00180BA2"/>
    <w:rsid w:val="00181B16"/>
    <w:rsid w:val="00181CEA"/>
    <w:rsid w:val="00181D9F"/>
    <w:rsid w:val="00181F15"/>
    <w:rsid w:val="00182167"/>
    <w:rsid w:val="00182796"/>
    <w:rsid w:val="00182D55"/>
    <w:rsid w:val="001837C5"/>
    <w:rsid w:val="0018398F"/>
    <w:rsid w:val="00183CD5"/>
    <w:rsid w:val="00183F7D"/>
    <w:rsid w:val="00183FF4"/>
    <w:rsid w:val="00184125"/>
    <w:rsid w:val="00184140"/>
    <w:rsid w:val="0018460A"/>
    <w:rsid w:val="00184922"/>
    <w:rsid w:val="00184F44"/>
    <w:rsid w:val="001850CB"/>
    <w:rsid w:val="0018581A"/>
    <w:rsid w:val="0018637C"/>
    <w:rsid w:val="001863BC"/>
    <w:rsid w:val="00186D44"/>
    <w:rsid w:val="00186D5D"/>
    <w:rsid w:val="00186FF5"/>
    <w:rsid w:val="0018717E"/>
    <w:rsid w:val="001877E5"/>
    <w:rsid w:val="00187F84"/>
    <w:rsid w:val="001901D0"/>
    <w:rsid w:val="0019056B"/>
    <w:rsid w:val="00190A00"/>
    <w:rsid w:val="001911A1"/>
    <w:rsid w:val="00191806"/>
    <w:rsid w:val="0019199F"/>
    <w:rsid w:val="00191BF6"/>
    <w:rsid w:val="00191C59"/>
    <w:rsid w:val="00191CB8"/>
    <w:rsid w:val="00191EB2"/>
    <w:rsid w:val="00191FF4"/>
    <w:rsid w:val="00192503"/>
    <w:rsid w:val="001928EF"/>
    <w:rsid w:val="00192CA3"/>
    <w:rsid w:val="00192D81"/>
    <w:rsid w:val="00193210"/>
    <w:rsid w:val="00193889"/>
    <w:rsid w:val="00193F2C"/>
    <w:rsid w:val="001942AE"/>
    <w:rsid w:val="001945CF"/>
    <w:rsid w:val="001946DF"/>
    <w:rsid w:val="00195108"/>
    <w:rsid w:val="00195B81"/>
    <w:rsid w:val="00195BBA"/>
    <w:rsid w:val="00195C8F"/>
    <w:rsid w:val="00195F36"/>
    <w:rsid w:val="00195F69"/>
    <w:rsid w:val="001966E3"/>
    <w:rsid w:val="001969BD"/>
    <w:rsid w:val="001969E7"/>
    <w:rsid w:val="00196DE6"/>
    <w:rsid w:val="00197346"/>
    <w:rsid w:val="0019744D"/>
    <w:rsid w:val="00197543"/>
    <w:rsid w:val="00197846"/>
    <w:rsid w:val="0019789C"/>
    <w:rsid w:val="00197C00"/>
    <w:rsid w:val="00197D92"/>
    <w:rsid w:val="001A0CC2"/>
    <w:rsid w:val="001A0D3D"/>
    <w:rsid w:val="001A142E"/>
    <w:rsid w:val="001A17FF"/>
    <w:rsid w:val="001A1CAF"/>
    <w:rsid w:val="001A1D81"/>
    <w:rsid w:val="001A1DAB"/>
    <w:rsid w:val="001A208B"/>
    <w:rsid w:val="001A2402"/>
    <w:rsid w:val="001A2D18"/>
    <w:rsid w:val="001A41AE"/>
    <w:rsid w:val="001A4485"/>
    <w:rsid w:val="001A4552"/>
    <w:rsid w:val="001A4A53"/>
    <w:rsid w:val="001A4B3C"/>
    <w:rsid w:val="001A4DAB"/>
    <w:rsid w:val="001A5262"/>
    <w:rsid w:val="001A56D5"/>
    <w:rsid w:val="001A57FF"/>
    <w:rsid w:val="001A5ADD"/>
    <w:rsid w:val="001A5B52"/>
    <w:rsid w:val="001A5BD6"/>
    <w:rsid w:val="001A6261"/>
    <w:rsid w:val="001A6311"/>
    <w:rsid w:val="001A63AC"/>
    <w:rsid w:val="001A6513"/>
    <w:rsid w:val="001A6EAB"/>
    <w:rsid w:val="001A71C0"/>
    <w:rsid w:val="001A77C3"/>
    <w:rsid w:val="001A77E2"/>
    <w:rsid w:val="001A7D5C"/>
    <w:rsid w:val="001A7FB0"/>
    <w:rsid w:val="001B0477"/>
    <w:rsid w:val="001B0ACC"/>
    <w:rsid w:val="001B0B9A"/>
    <w:rsid w:val="001B0BB4"/>
    <w:rsid w:val="001B1701"/>
    <w:rsid w:val="001B2BE8"/>
    <w:rsid w:val="001B2E48"/>
    <w:rsid w:val="001B2F9A"/>
    <w:rsid w:val="001B64FA"/>
    <w:rsid w:val="001B6536"/>
    <w:rsid w:val="001B6A70"/>
    <w:rsid w:val="001B71EB"/>
    <w:rsid w:val="001B7587"/>
    <w:rsid w:val="001B78AC"/>
    <w:rsid w:val="001C16F9"/>
    <w:rsid w:val="001C1762"/>
    <w:rsid w:val="001C22F0"/>
    <w:rsid w:val="001C2896"/>
    <w:rsid w:val="001C2A7A"/>
    <w:rsid w:val="001C2B02"/>
    <w:rsid w:val="001C32A2"/>
    <w:rsid w:val="001C3A8B"/>
    <w:rsid w:val="001C3C2C"/>
    <w:rsid w:val="001C3F15"/>
    <w:rsid w:val="001C494C"/>
    <w:rsid w:val="001C4AA6"/>
    <w:rsid w:val="001C506B"/>
    <w:rsid w:val="001C52D7"/>
    <w:rsid w:val="001C534A"/>
    <w:rsid w:val="001C5EA3"/>
    <w:rsid w:val="001C5FE2"/>
    <w:rsid w:val="001C65AC"/>
    <w:rsid w:val="001C6D83"/>
    <w:rsid w:val="001C6D86"/>
    <w:rsid w:val="001C6E01"/>
    <w:rsid w:val="001C7140"/>
    <w:rsid w:val="001C7BFF"/>
    <w:rsid w:val="001D037F"/>
    <w:rsid w:val="001D0893"/>
    <w:rsid w:val="001D1207"/>
    <w:rsid w:val="001D14A9"/>
    <w:rsid w:val="001D15F8"/>
    <w:rsid w:val="001D1770"/>
    <w:rsid w:val="001D17FA"/>
    <w:rsid w:val="001D1C38"/>
    <w:rsid w:val="001D1EE3"/>
    <w:rsid w:val="001D22AC"/>
    <w:rsid w:val="001D23DF"/>
    <w:rsid w:val="001D2A65"/>
    <w:rsid w:val="001D33B3"/>
    <w:rsid w:val="001D38F5"/>
    <w:rsid w:val="001D3CF6"/>
    <w:rsid w:val="001D406C"/>
    <w:rsid w:val="001D49CB"/>
    <w:rsid w:val="001D4AD7"/>
    <w:rsid w:val="001D5021"/>
    <w:rsid w:val="001D528D"/>
    <w:rsid w:val="001D581E"/>
    <w:rsid w:val="001D58B4"/>
    <w:rsid w:val="001D6348"/>
    <w:rsid w:val="001D696A"/>
    <w:rsid w:val="001D6C9A"/>
    <w:rsid w:val="001D74FC"/>
    <w:rsid w:val="001D7581"/>
    <w:rsid w:val="001D7CF0"/>
    <w:rsid w:val="001E03B8"/>
    <w:rsid w:val="001E03C6"/>
    <w:rsid w:val="001E119B"/>
    <w:rsid w:val="001E1A6E"/>
    <w:rsid w:val="001E1EE1"/>
    <w:rsid w:val="001E237F"/>
    <w:rsid w:val="001E243F"/>
    <w:rsid w:val="001E2A21"/>
    <w:rsid w:val="001E2A59"/>
    <w:rsid w:val="001E30F9"/>
    <w:rsid w:val="001E3293"/>
    <w:rsid w:val="001E3A6B"/>
    <w:rsid w:val="001E3BF9"/>
    <w:rsid w:val="001E3E3E"/>
    <w:rsid w:val="001E4244"/>
    <w:rsid w:val="001E4576"/>
    <w:rsid w:val="001E4662"/>
    <w:rsid w:val="001E4A62"/>
    <w:rsid w:val="001E4B14"/>
    <w:rsid w:val="001E4EEC"/>
    <w:rsid w:val="001E4FFA"/>
    <w:rsid w:val="001E56D9"/>
    <w:rsid w:val="001E5AFE"/>
    <w:rsid w:val="001E681F"/>
    <w:rsid w:val="001E74E5"/>
    <w:rsid w:val="001E76B6"/>
    <w:rsid w:val="001E78C6"/>
    <w:rsid w:val="001E7990"/>
    <w:rsid w:val="001F028A"/>
    <w:rsid w:val="001F0826"/>
    <w:rsid w:val="001F1291"/>
    <w:rsid w:val="001F1974"/>
    <w:rsid w:val="001F254C"/>
    <w:rsid w:val="001F280F"/>
    <w:rsid w:val="001F2F5C"/>
    <w:rsid w:val="001F336A"/>
    <w:rsid w:val="001F3875"/>
    <w:rsid w:val="001F4063"/>
    <w:rsid w:val="001F412C"/>
    <w:rsid w:val="001F41B8"/>
    <w:rsid w:val="001F41F6"/>
    <w:rsid w:val="001F4724"/>
    <w:rsid w:val="001F4B6A"/>
    <w:rsid w:val="001F4C91"/>
    <w:rsid w:val="001F4F91"/>
    <w:rsid w:val="001F5143"/>
    <w:rsid w:val="001F56F5"/>
    <w:rsid w:val="001F57AA"/>
    <w:rsid w:val="001F5A32"/>
    <w:rsid w:val="001F5D57"/>
    <w:rsid w:val="001F5DF8"/>
    <w:rsid w:val="001F68A8"/>
    <w:rsid w:val="001F6DA2"/>
    <w:rsid w:val="001F7446"/>
    <w:rsid w:val="001F76B9"/>
    <w:rsid w:val="001F79CB"/>
    <w:rsid w:val="001F7D8A"/>
    <w:rsid w:val="002003F8"/>
    <w:rsid w:val="00200A37"/>
    <w:rsid w:val="00200F53"/>
    <w:rsid w:val="00201551"/>
    <w:rsid w:val="002018D5"/>
    <w:rsid w:val="002019B8"/>
    <w:rsid w:val="00201F72"/>
    <w:rsid w:val="00202015"/>
    <w:rsid w:val="00202845"/>
    <w:rsid w:val="0020314C"/>
    <w:rsid w:val="00203D8B"/>
    <w:rsid w:val="00204929"/>
    <w:rsid w:val="0020498F"/>
    <w:rsid w:val="00204CB4"/>
    <w:rsid w:val="0020503A"/>
    <w:rsid w:val="0020508A"/>
    <w:rsid w:val="00205546"/>
    <w:rsid w:val="00205777"/>
    <w:rsid w:val="00205FBF"/>
    <w:rsid w:val="002065B5"/>
    <w:rsid w:val="002065D9"/>
    <w:rsid w:val="00206BAE"/>
    <w:rsid w:val="00207375"/>
    <w:rsid w:val="0020786F"/>
    <w:rsid w:val="00210223"/>
    <w:rsid w:val="00210718"/>
    <w:rsid w:val="002109E3"/>
    <w:rsid w:val="0021192F"/>
    <w:rsid w:val="00211CB4"/>
    <w:rsid w:val="002121C6"/>
    <w:rsid w:val="002124A1"/>
    <w:rsid w:val="002129E2"/>
    <w:rsid w:val="00212B0F"/>
    <w:rsid w:val="00212D63"/>
    <w:rsid w:val="0021335F"/>
    <w:rsid w:val="002137BF"/>
    <w:rsid w:val="0021397A"/>
    <w:rsid w:val="00213D08"/>
    <w:rsid w:val="00213E15"/>
    <w:rsid w:val="00214AFB"/>
    <w:rsid w:val="00214CCA"/>
    <w:rsid w:val="00214DB8"/>
    <w:rsid w:val="00214F2D"/>
    <w:rsid w:val="00215179"/>
    <w:rsid w:val="002155BE"/>
    <w:rsid w:val="00215778"/>
    <w:rsid w:val="00215B1A"/>
    <w:rsid w:val="00215CD0"/>
    <w:rsid w:val="0021619F"/>
    <w:rsid w:val="002163CC"/>
    <w:rsid w:val="0021669F"/>
    <w:rsid w:val="00216965"/>
    <w:rsid w:val="00216A0C"/>
    <w:rsid w:val="00216AFA"/>
    <w:rsid w:val="00216CA7"/>
    <w:rsid w:val="00216CD1"/>
    <w:rsid w:val="002170B8"/>
    <w:rsid w:val="00217169"/>
    <w:rsid w:val="00217359"/>
    <w:rsid w:val="002175E6"/>
    <w:rsid w:val="00217889"/>
    <w:rsid w:val="002204A0"/>
    <w:rsid w:val="002207B1"/>
    <w:rsid w:val="002216C3"/>
    <w:rsid w:val="002216DE"/>
    <w:rsid w:val="00221ACE"/>
    <w:rsid w:val="00222634"/>
    <w:rsid w:val="002239FB"/>
    <w:rsid w:val="002242E5"/>
    <w:rsid w:val="00224403"/>
    <w:rsid w:val="002246B9"/>
    <w:rsid w:val="00224961"/>
    <w:rsid w:val="00225A3D"/>
    <w:rsid w:val="00225B49"/>
    <w:rsid w:val="002265BF"/>
    <w:rsid w:val="002267B3"/>
    <w:rsid w:val="00227097"/>
    <w:rsid w:val="00227371"/>
    <w:rsid w:val="0022746A"/>
    <w:rsid w:val="00227D23"/>
    <w:rsid w:val="00230E2E"/>
    <w:rsid w:val="002316BD"/>
    <w:rsid w:val="00231770"/>
    <w:rsid w:val="0023182E"/>
    <w:rsid w:val="00231A00"/>
    <w:rsid w:val="00231D68"/>
    <w:rsid w:val="00231F61"/>
    <w:rsid w:val="002326B0"/>
    <w:rsid w:val="00232A9B"/>
    <w:rsid w:val="00232AA2"/>
    <w:rsid w:val="00232D42"/>
    <w:rsid w:val="00232E3B"/>
    <w:rsid w:val="0023328C"/>
    <w:rsid w:val="00233463"/>
    <w:rsid w:val="0023356A"/>
    <w:rsid w:val="002338B3"/>
    <w:rsid w:val="00233A17"/>
    <w:rsid w:val="00233D50"/>
    <w:rsid w:val="00235253"/>
    <w:rsid w:val="002355A8"/>
    <w:rsid w:val="002358E0"/>
    <w:rsid w:val="00235D64"/>
    <w:rsid w:val="002361CB"/>
    <w:rsid w:val="002363B5"/>
    <w:rsid w:val="00236647"/>
    <w:rsid w:val="00236B0C"/>
    <w:rsid w:val="00236B23"/>
    <w:rsid w:val="00237E2A"/>
    <w:rsid w:val="0024014F"/>
    <w:rsid w:val="0024020A"/>
    <w:rsid w:val="00240596"/>
    <w:rsid w:val="00240872"/>
    <w:rsid w:val="002408ED"/>
    <w:rsid w:val="00240970"/>
    <w:rsid w:val="00241332"/>
    <w:rsid w:val="002419D0"/>
    <w:rsid w:val="00241A1E"/>
    <w:rsid w:val="00241FE2"/>
    <w:rsid w:val="0024299A"/>
    <w:rsid w:val="00242BE1"/>
    <w:rsid w:val="00242C40"/>
    <w:rsid w:val="00242CC7"/>
    <w:rsid w:val="002430AF"/>
    <w:rsid w:val="0024312A"/>
    <w:rsid w:val="00243704"/>
    <w:rsid w:val="00243C6C"/>
    <w:rsid w:val="00243D3B"/>
    <w:rsid w:val="00244181"/>
    <w:rsid w:val="00244B83"/>
    <w:rsid w:val="00245198"/>
    <w:rsid w:val="002457D7"/>
    <w:rsid w:val="00245BF1"/>
    <w:rsid w:val="00245C52"/>
    <w:rsid w:val="00245CA2"/>
    <w:rsid w:val="0024654D"/>
    <w:rsid w:val="00246593"/>
    <w:rsid w:val="00246C8A"/>
    <w:rsid w:val="00246DFE"/>
    <w:rsid w:val="00246E5F"/>
    <w:rsid w:val="00246F48"/>
    <w:rsid w:val="0024710A"/>
    <w:rsid w:val="00247184"/>
    <w:rsid w:val="00247492"/>
    <w:rsid w:val="002477BF"/>
    <w:rsid w:val="00247CBC"/>
    <w:rsid w:val="00247D47"/>
    <w:rsid w:val="00247F11"/>
    <w:rsid w:val="002502BE"/>
    <w:rsid w:val="0025037F"/>
    <w:rsid w:val="00250614"/>
    <w:rsid w:val="00250C99"/>
    <w:rsid w:val="002512D3"/>
    <w:rsid w:val="002514EE"/>
    <w:rsid w:val="0025150E"/>
    <w:rsid w:val="0025254D"/>
    <w:rsid w:val="00252908"/>
    <w:rsid w:val="00252C98"/>
    <w:rsid w:val="00252CBC"/>
    <w:rsid w:val="0025309F"/>
    <w:rsid w:val="002534CB"/>
    <w:rsid w:val="002535EE"/>
    <w:rsid w:val="00254074"/>
    <w:rsid w:val="002547BD"/>
    <w:rsid w:val="00255370"/>
    <w:rsid w:val="00256479"/>
    <w:rsid w:val="00256FF2"/>
    <w:rsid w:val="00257274"/>
    <w:rsid w:val="0025777D"/>
    <w:rsid w:val="00257814"/>
    <w:rsid w:val="00257B29"/>
    <w:rsid w:val="00257B51"/>
    <w:rsid w:val="00257FF2"/>
    <w:rsid w:val="002601FF"/>
    <w:rsid w:val="002609B5"/>
    <w:rsid w:val="00260B3B"/>
    <w:rsid w:val="00260D97"/>
    <w:rsid w:val="002612E9"/>
    <w:rsid w:val="00261A48"/>
    <w:rsid w:val="00261BFB"/>
    <w:rsid w:val="002620FB"/>
    <w:rsid w:val="002624BB"/>
    <w:rsid w:val="00262C02"/>
    <w:rsid w:val="00263A39"/>
    <w:rsid w:val="00263B1D"/>
    <w:rsid w:val="00264204"/>
    <w:rsid w:val="00264552"/>
    <w:rsid w:val="00264973"/>
    <w:rsid w:val="00264A04"/>
    <w:rsid w:val="00264AA9"/>
    <w:rsid w:val="0026524D"/>
    <w:rsid w:val="00265518"/>
    <w:rsid w:val="00265A18"/>
    <w:rsid w:val="00265B57"/>
    <w:rsid w:val="00265CAB"/>
    <w:rsid w:val="00266297"/>
    <w:rsid w:val="00266D0F"/>
    <w:rsid w:val="00266ED6"/>
    <w:rsid w:val="002673FE"/>
    <w:rsid w:val="00270740"/>
    <w:rsid w:val="00271173"/>
    <w:rsid w:val="002712C5"/>
    <w:rsid w:val="00271966"/>
    <w:rsid w:val="00271B60"/>
    <w:rsid w:val="00271C44"/>
    <w:rsid w:val="00272019"/>
    <w:rsid w:val="002723AE"/>
    <w:rsid w:val="00273430"/>
    <w:rsid w:val="002737B0"/>
    <w:rsid w:val="00273B66"/>
    <w:rsid w:val="002748A1"/>
    <w:rsid w:val="002748C0"/>
    <w:rsid w:val="00274A06"/>
    <w:rsid w:val="00274ACB"/>
    <w:rsid w:val="00274E8E"/>
    <w:rsid w:val="00275267"/>
    <w:rsid w:val="00275493"/>
    <w:rsid w:val="00275A9F"/>
    <w:rsid w:val="00275BD2"/>
    <w:rsid w:val="00275E98"/>
    <w:rsid w:val="00275EEC"/>
    <w:rsid w:val="002763FF"/>
    <w:rsid w:val="0027664F"/>
    <w:rsid w:val="00276A26"/>
    <w:rsid w:val="00276BCA"/>
    <w:rsid w:val="00276F7C"/>
    <w:rsid w:val="0027783B"/>
    <w:rsid w:val="00277963"/>
    <w:rsid w:val="00277AAA"/>
    <w:rsid w:val="00277C29"/>
    <w:rsid w:val="002800AD"/>
    <w:rsid w:val="002802BD"/>
    <w:rsid w:val="002808D1"/>
    <w:rsid w:val="00280CAE"/>
    <w:rsid w:val="00281354"/>
    <w:rsid w:val="0028145E"/>
    <w:rsid w:val="0028152B"/>
    <w:rsid w:val="0028171C"/>
    <w:rsid w:val="00281D8E"/>
    <w:rsid w:val="00281F35"/>
    <w:rsid w:val="00281F44"/>
    <w:rsid w:val="0028235B"/>
    <w:rsid w:val="002823D8"/>
    <w:rsid w:val="00282917"/>
    <w:rsid w:val="002838CE"/>
    <w:rsid w:val="002839CB"/>
    <w:rsid w:val="00283A41"/>
    <w:rsid w:val="00284049"/>
    <w:rsid w:val="00284807"/>
    <w:rsid w:val="00284CDF"/>
    <w:rsid w:val="00285AAB"/>
    <w:rsid w:val="00285E59"/>
    <w:rsid w:val="00285F7F"/>
    <w:rsid w:val="00286182"/>
    <w:rsid w:val="00286363"/>
    <w:rsid w:val="00286631"/>
    <w:rsid w:val="0028752B"/>
    <w:rsid w:val="00287B39"/>
    <w:rsid w:val="00287C1F"/>
    <w:rsid w:val="00287D7C"/>
    <w:rsid w:val="00287F8B"/>
    <w:rsid w:val="002903A0"/>
    <w:rsid w:val="00290552"/>
    <w:rsid w:val="00290818"/>
    <w:rsid w:val="00290914"/>
    <w:rsid w:val="00290A69"/>
    <w:rsid w:val="00290E6E"/>
    <w:rsid w:val="00290ED0"/>
    <w:rsid w:val="00290FE1"/>
    <w:rsid w:val="002911E4"/>
    <w:rsid w:val="00291456"/>
    <w:rsid w:val="00291463"/>
    <w:rsid w:val="00292754"/>
    <w:rsid w:val="00293075"/>
    <w:rsid w:val="00293231"/>
    <w:rsid w:val="00293C20"/>
    <w:rsid w:val="00294484"/>
    <w:rsid w:val="002944B3"/>
    <w:rsid w:val="0029472A"/>
    <w:rsid w:val="00294BCB"/>
    <w:rsid w:val="00294DFA"/>
    <w:rsid w:val="00294F5A"/>
    <w:rsid w:val="00294F8F"/>
    <w:rsid w:val="0029540F"/>
    <w:rsid w:val="002958E0"/>
    <w:rsid w:val="00295A00"/>
    <w:rsid w:val="00295BA1"/>
    <w:rsid w:val="00296B5F"/>
    <w:rsid w:val="00296CFD"/>
    <w:rsid w:val="00297015"/>
    <w:rsid w:val="00297256"/>
    <w:rsid w:val="002978B6"/>
    <w:rsid w:val="00297F41"/>
    <w:rsid w:val="002A0023"/>
    <w:rsid w:val="002A027E"/>
    <w:rsid w:val="002A0636"/>
    <w:rsid w:val="002A08A3"/>
    <w:rsid w:val="002A0A4E"/>
    <w:rsid w:val="002A190D"/>
    <w:rsid w:val="002A1D84"/>
    <w:rsid w:val="002A1F0F"/>
    <w:rsid w:val="002A266A"/>
    <w:rsid w:val="002A32D9"/>
    <w:rsid w:val="002A33A9"/>
    <w:rsid w:val="002A3591"/>
    <w:rsid w:val="002A3BE4"/>
    <w:rsid w:val="002A4837"/>
    <w:rsid w:val="002A4E34"/>
    <w:rsid w:val="002A59C4"/>
    <w:rsid w:val="002A5E73"/>
    <w:rsid w:val="002A6218"/>
    <w:rsid w:val="002A630F"/>
    <w:rsid w:val="002A64C4"/>
    <w:rsid w:val="002A68A5"/>
    <w:rsid w:val="002A6B65"/>
    <w:rsid w:val="002A71B5"/>
    <w:rsid w:val="002A727C"/>
    <w:rsid w:val="002A7556"/>
    <w:rsid w:val="002A7691"/>
    <w:rsid w:val="002A7F34"/>
    <w:rsid w:val="002B002B"/>
    <w:rsid w:val="002B09A8"/>
    <w:rsid w:val="002B0B76"/>
    <w:rsid w:val="002B0CA1"/>
    <w:rsid w:val="002B0EB4"/>
    <w:rsid w:val="002B1927"/>
    <w:rsid w:val="002B1C5F"/>
    <w:rsid w:val="002B1E59"/>
    <w:rsid w:val="002B23B5"/>
    <w:rsid w:val="002B23E6"/>
    <w:rsid w:val="002B2689"/>
    <w:rsid w:val="002B275B"/>
    <w:rsid w:val="002B2761"/>
    <w:rsid w:val="002B27AE"/>
    <w:rsid w:val="002B2E0B"/>
    <w:rsid w:val="002B316D"/>
    <w:rsid w:val="002B3355"/>
    <w:rsid w:val="002B3563"/>
    <w:rsid w:val="002B3E69"/>
    <w:rsid w:val="002B4C8E"/>
    <w:rsid w:val="002B5C3F"/>
    <w:rsid w:val="002B61AC"/>
    <w:rsid w:val="002B6714"/>
    <w:rsid w:val="002B6802"/>
    <w:rsid w:val="002B6EC4"/>
    <w:rsid w:val="002B744F"/>
    <w:rsid w:val="002B751A"/>
    <w:rsid w:val="002B7EDD"/>
    <w:rsid w:val="002C0CFD"/>
    <w:rsid w:val="002C1584"/>
    <w:rsid w:val="002C15F8"/>
    <w:rsid w:val="002C16DF"/>
    <w:rsid w:val="002C19F5"/>
    <w:rsid w:val="002C1DAC"/>
    <w:rsid w:val="002C256A"/>
    <w:rsid w:val="002C2776"/>
    <w:rsid w:val="002C2E61"/>
    <w:rsid w:val="002C31A1"/>
    <w:rsid w:val="002C32A9"/>
    <w:rsid w:val="002C3659"/>
    <w:rsid w:val="002C3949"/>
    <w:rsid w:val="002C3AE7"/>
    <w:rsid w:val="002C3D02"/>
    <w:rsid w:val="002C3DBC"/>
    <w:rsid w:val="002C403D"/>
    <w:rsid w:val="002C41EF"/>
    <w:rsid w:val="002C44A4"/>
    <w:rsid w:val="002C4515"/>
    <w:rsid w:val="002C4A89"/>
    <w:rsid w:val="002C4B0A"/>
    <w:rsid w:val="002C4F19"/>
    <w:rsid w:val="002C5159"/>
    <w:rsid w:val="002C5A77"/>
    <w:rsid w:val="002C6330"/>
    <w:rsid w:val="002C633C"/>
    <w:rsid w:val="002C6A24"/>
    <w:rsid w:val="002C6A2E"/>
    <w:rsid w:val="002C6B56"/>
    <w:rsid w:val="002C6BF4"/>
    <w:rsid w:val="002C7218"/>
    <w:rsid w:val="002C73D8"/>
    <w:rsid w:val="002C7EDE"/>
    <w:rsid w:val="002D0A33"/>
    <w:rsid w:val="002D16F0"/>
    <w:rsid w:val="002D1A50"/>
    <w:rsid w:val="002D21F1"/>
    <w:rsid w:val="002D22C6"/>
    <w:rsid w:val="002D2526"/>
    <w:rsid w:val="002D2906"/>
    <w:rsid w:val="002D2FB6"/>
    <w:rsid w:val="002D379B"/>
    <w:rsid w:val="002D41AC"/>
    <w:rsid w:val="002D51EA"/>
    <w:rsid w:val="002D5682"/>
    <w:rsid w:val="002D59B9"/>
    <w:rsid w:val="002D5F4E"/>
    <w:rsid w:val="002D654A"/>
    <w:rsid w:val="002D6ABC"/>
    <w:rsid w:val="002D7741"/>
    <w:rsid w:val="002D78BC"/>
    <w:rsid w:val="002D7F09"/>
    <w:rsid w:val="002D7FD0"/>
    <w:rsid w:val="002E0C1E"/>
    <w:rsid w:val="002E0C7A"/>
    <w:rsid w:val="002E0D9D"/>
    <w:rsid w:val="002E1343"/>
    <w:rsid w:val="002E15CE"/>
    <w:rsid w:val="002E19C9"/>
    <w:rsid w:val="002E275B"/>
    <w:rsid w:val="002E2B56"/>
    <w:rsid w:val="002E331D"/>
    <w:rsid w:val="002E3394"/>
    <w:rsid w:val="002E34D4"/>
    <w:rsid w:val="002E3C97"/>
    <w:rsid w:val="002E40EF"/>
    <w:rsid w:val="002E485C"/>
    <w:rsid w:val="002E4BD1"/>
    <w:rsid w:val="002E4CDA"/>
    <w:rsid w:val="002E50A8"/>
    <w:rsid w:val="002E58F2"/>
    <w:rsid w:val="002E594A"/>
    <w:rsid w:val="002E5F65"/>
    <w:rsid w:val="002E5F8E"/>
    <w:rsid w:val="002E5FE6"/>
    <w:rsid w:val="002E608A"/>
    <w:rsid w:val="002E614D"/>
    <w:rsid w:val="002E68F0"/>
    <w:rsid w:val="002E6A40"/>
    <w:rsid w:val="002E6BAB"/>
    <w:rsid w:val="002E7886"/>
    <w:rsid w:val="002E7C86"/>
    <w:rsid w:val="002E7E37"/>
    <w:rsid w:val="002E7ECB"/>
    <w:rsid w:val="002E7FC5"/>
    <w:rsid w:val="002F0242"/>
    <w:rsid w:val="002F051E"/>
    <w:rsid w:val="002F09FE"/>
    <w:rsid w:val="002F0E93"/>
    <w:rsid w:val="002F1300"/>
    <w:rsid w:val="002F1878"/>
    <w:rsid w:val="002F2233"/>
    <w:rsid w:val="002F24D6"/>
    <w:rsid w:val="002F2AC9"/>
    <w:rsid w:val="002F2E2C"/>
    <w:rsid w:val="002F3566"/>
    <w:rsid w:val="002F3E1F"/>
    <w:rsid w:val="002F4549"/>
    <w:rsid w:val="002F4A20"/>
    <w:rsid w:val="002F5711"/>
    <w:rsid w:val="002F572A"/>
    <w:rsid w:val="002F57E0"/>
    <w:rsid w:val="002F59BC"/>
    <w:rsid w:val="002F5EAE"/>
    <w:rsid w:val="002F6A8B"/>
    <w:rsid w:val="002F74C5"/>
    <w:rsid w:val="002F79EA"/>
    <w:rsid w:val="002F7D8D"/>
    <w:rsid w:val="002F7DD8"/>
    <w:rsid w:val="002F7E52"/>
    <w:rsid w:val="003015E2"/>
    <w:rsid w:val="003016E6"/>
    <w:rsid w:val="00301791"/>
    <w:rsid w:val="00301A6C"/>
    <w:rsid w:val="0030223B"/>
    <w:rsid w:val="003025D6"/>
    <w:rsid w:val="003027B0"/>
    <w:rsid w:val="00303363"/>
    <w:rsid w:val="00303DE6"/>
    <w:rsid w:val="00304958"/>
    <w:rsid w:val="00305909"/>
    <w:rsid w:val="00305BC7"/>
    <w:rsid w:val="00305E0C"/>
    <w:rsid w:val="00305F37"/>
    <w:rsid w:val="00306084"/>
    <w:rsid w:val="00306640"/>
    <w:rsid w:val="003067AF"/>
    <w:rsid w:val="00306DE5"/>
    <w:rsid w:val="00306EB5"/>
    <w:rsid w:val="00306F68"/>
    <w:rsid w:val="0030705B"/>
    <w:rsid w:val="00307527"/>
    <w:rsid w:val="00307CCA"/>
    <w:rsid w:val="00307E3F"/>
    <w:rsid w:val="00310354"/>
    <w:rsid w:val="00310E2F"/>
    <w:rsid w:val="003110D3"/>
    <w:rsid w:val="00311AB2"/>
    <w:rsid w:val="00311AE2"/>
    <w:rsid w:val="00311C6E"/>
    <w:rsid w:val="0031202E"/>
    <w:rsid w:val="00312835"/>
    <w:rsid w:val="00312DA4"/>
    <w:rsid w:val="00312DD5"/>
    <w:rsid w:val="003137E8"/>
    <w:rsid w:val="00313ACD"/>
    <w:rsid w:val="003147A0"/>
    <w:rsid w:val="00314CBE"/>
    <w:rsid w:val="00314D72"/>
    <w:rsid w:val="00314F1F"/>
    <w:rsid w:val="00314F3D"/>
    <w:rsid w:val="003152FE"/>
    <w:rsid w:val="0031540E"/>
    <w:rsid w:val="0031586B"/>
    <w:rsid w:val="00315A95"/>
    <w:rsid w:val="00316748"/>
    <w:rsid w:val="003169D5"/>
    <w:rsid w:val="00316C15"/>
    <w:rsid w:val="00316C59"/>
    <w:rsid w:val="00316F32"/>
    <w:rsid w:val="003173FB"/>
    <w:rsid w:val="0031798C"/>
    <w:rsid w:val="00317DF8"/>
    <w:rsid w:val="003203CB"/>
    <w:rsid w:val="003205C9"/>
    <w:rsid w:val="0032126E"/>
    <w:rsid w:val="00321802"/>
    <w:rsid w:val="0032184D"/>
    <w:rsid w:val="00321DAC"/>
    <w:rsid w:val="003222BA"/>
    <w:rsid w:val="00322366"/>
    <w:rsid w:val="00322669"/>
    <w:rsid w:val="003227A6"/>
    <w:rsid w:val="00323B61"/>
    <w:rsid w:val="00323EDF"/>
    <w:rsid w:val="00324043"/>
    <w:rsid w:val="003241D1"/>
    <w:rsid w:val="003248B6"/>
    <w:rsid w:val="00324A50"/>
    <w:rsid w:val="00324D72"/>
    <w:rsid w:val="00325591"/>
    <w:rsid w:val="003260BD"/>
    <w:rsid w:val="0032615D"/>
    <w:rsid w:val="00326522"/>
    <w:rsid w:val="00326ABD"/>
    <w:rsid w:val="00326CCB"/>
    <w:rsid w:val="00327721"/>
    <w:rsid w:val="00327973"/>
    <w:rsid w:val="00327F1A"/>
    <w:rsid w:val="00327FEF"/>
    <w:rsid w:val="003304B7"/>
    <w:rsid w:val="00330601"/>
    <w:rsid w:val="0033072C"/>
    <w:rsid w:val="00330749"/>
    <w:rsid w:val="0033093B"/>
    <w:rsid w:val="00330FA3"/>
    <w:rsid w:val="003314D7"/>
    <w:rsid w:val="00331975"/>
    <w:rsid w:val="003319DC"/>
    <w:rsid w:val="00331FE7"/>
    <w:rsid w:val="0033236C"/>
    <w:rsid w:val="0033278C"/>
    <w:rsid w:val="00332CB5"/>
    <w:rsid w:val="003332AC"/>
    <w:rsid w:val="00333390"/>
    <w:rsid w:val="00333B3F"/>
    <w:rsid w:val="00333CB6"/>
    <w:rsid w:val="0033408F"/>
    <w:rsid w:val="0033423B"/>
    <w:rsid w:val="003343C0"/>
    <w:rsid w:val="003346F2"/>
    <w:rsid w:val="00334911"/>
    <w:rsid w:val="00334ADF"/>
    <w:rsid w:val="00335104"/>
    <w:rsid w:val="0033514B"/>
    <w:rsid w:val="003351E5"/>
    <w:rsid w:val="00335A58"/>
    <w:rsid w:val="00335B1C"/>
    <w:rsid w:val="00336330"/>
    <w:rsid w:val="00336798"/>
    <w:rsid w:val="00337072"/>
    <w:rsid w:val="00337136"/>
    <w:rsid w:val="0033745A"/>
    <w:rsid w:val="00337494"/>
    <w:rsid w:val="00340AC6"/>
    <w:rsid w:val="00340D99"/>
    <w:rsid w:val="00341E5D"/>
    <w:rsid w:val="003420CF"/>
    <w:rsid w:val="0034294F"/>
    <w:rsid w:val="00342CB2"/>
    <w:rsid w:val="00342F46"/>
    <w:rsid w:val="00343097"/>
    <w:rsid w:val="00343587"/>
    <w:rsid w:val="0034362B"/>
    <w:rsid w:val="00343C9D"/>
    <w:rsid w:val="0034417F"/>
    <w:rsid w:val="0034464E"/>
    <w:rsid w:val="00344D3A"/>
    <w:rsid w:val="00344FE4"/>
    <w:rsid w:val="00345123"/>
    <w:rsid w:val="00345367"/>
    <w:rsid w:val="00345A09"/>
    <w:rsid w:val="00345D7F"/>
    <w:rsid w:val="00345F63"/>
    <w:rsid w:val="00346025"/>
    <w:rsid w:val="00346036"/>
    <w:rsid w:val="0034641C"/>
    <w:rsid w:val="00346583"/>
    <w:rsid w:val="00346EE6"/>
    <w:rsid w:val="00346FDE"/>
    <w:rsid w:val="00347380"/>
    <w:rsid w:val="00347456"/>
    <w:rsid w:val="00347845"/>
    <w:rsid w:val="0034799F"/>
    <w:rsid w:val="00347CF0"/>
    <w:rsid w:val="00347DF4"/>
    <w:rsid w:val="0035017F"/>
    <w:rsid w:val="00350D80"/>
    <w:rsid w:val="00350EA7"/>
    <w:rsid w:val="00350F92"/>
    <w:rsid w:val="00351BC2"/>
    <w:rsid w:val="0035278E"/>
    <w:rsid w:val="00352AD2"/>
    <w:rsid w:val="003536D7"/>
    <w:rsid w:val="003538D2"/>
    <w:rsid w:val="00354024"/>
    <w:rsid w:val="0035421D"/>
    <w:rsid w:val="00354516"/>
    <w:rsid w:val="003546BE"/>
    <w:rsid w:val="00354720"/>
    <w:rsid w:val="0035567E"/>
    <w:rsid w:val="00355923"/>
    <w:rsid w:val="0035665D"/>
    <w:rsid w:val="003567C8"/>
    <w:rsid w:val="00356DC6"/>
    <w:rsid w:val="00356EB3"/>
    <w:rsid w:val="00357724"/>
    <w:rsid w:val="00357793"/>
    <w:rsid w:val="00360350"/>
    <w:rsid w:val="00360539"/>
    <w:rsid w:val="00360BF9"/>
    <w:rsid w:val="00360F80"/>
    <w:rsid w:val="00360FF0"/>
    <w:rsid w:val="0036136D"/>
    <w:rsid w:val="00361478"/>
    <w:rsid w:val="00362983"/>
    <w:rsid w:val="00362CCB"/>
    <w:rsid w:val="00362D98"/>
    <w:rsid w:val="003631DD"/>
    <w:rsid w:val="003636A0"/>
    <w:rsid w:val="00363858"/>
    <w:rsid w:val="0036426F"/>
    <w:rsid w:val="003647E8"/>
    <w:rsid w:val="003647F7"/>
    <w:rsid w:val="003649A8"/>
    <w:rsid w:val="00364C26"/>
    <w:rsid w:val="003650F7"/>
    <w:rsid w:val="00365999"/>
    <w:rsid w:val="00365C8F"/>
    <w:rsid w:val="00366539"/>
    <w:rsid w:val="00366693"/>
    <w:rsid w:val="00366F0F"/>
    <w:rsid w:val="00367246"/>
    <w:rsid w:val="00367441"/>
    <w:rsid w:val="00367EB5"/>
    <w:rsid w:val="00370219"/>
    <w:rsid w:val="00370385"/>
    <w:rsid w:val="003703F6"/>
    <w:rsid w:val="0037052E"/>
    <w:rsid w:val="00370B87"/>
    <w:rsid w:val="00371DB6"/>
    <w:rsid w:val="00371DD2"/>
    <w:rsid w:val="00371FD9"/>
    <w:rsid w:val="0037277C"/>
    <w:rsid w:val="00373052"/>
    <w:rsid w:val="0037336F"/>
    <w:rsid w:val="00374035"/>
    <w:rsid w:val="003745E0"/>
    <w:rsid w:val="00374977"/>
    <w:rsid w:val="00374E94"/>
    <w:rsid w:val="00375411"/>
    <w:rsid w:val="00375790"/>
    <w:rsid w:val="0037582B"/>
    <w:rsid w:val="00375BFA"/>
    <w:rsid w:val="00376557"/>
    <w:rsid w:val="0037674A"/>
    <w:rsid w:val="00377089"/>
    <w:rsid w:val="003772F7"/>
    <w:rsid w:val="00377AB7"/>
    <w:rsid w:val="00377B20"/>
    <w:rsid w:val="00377B61"/>
    <w:rsid w:val="00380021"/>
    <w:rsid w:val="0038009B"/>
    <w:rsid w:val="00380A67"/>
    <w:rsid w:val="00380C30"/>
    <w:rsid w:val="003813DB"/>
    <w:rsid w:val="00381414"/>
    <w:rsid w:val="003814A9"/>
    <w:rsid w:val="00381709"/>
    <w:rsid w:val="00381761"/>
    <w:rsid w:val="00381B07"/>
    <w:rsid w:val="00381F1B"/>
    <w:rsid w:val="003822D6"/>
    <w:rsid w:val="003825CE"/>
    <w:rsid w:val="00382887"/>
    <w:rsid w:val="00382929"/>
    <w:rsid w:val="00382F14"/>
    <w:rsid w:val="0038331C"/>
    <w:rsid w:val="003838D3"/>
    <w:rsid w:val="00383B24"/>
    <w:rsid w:val="00383F3B"/>
    <w:rsid w:val="0038448F"/>
    <w:rsid w:val="003844C7"/>
    <w:rsid w:val="00384761"/>
    <w:rsid w:val="00384B31"/>
    <w:rsid w:val="00384CA0"/>
    <w:rsid w:val="00384FA4"/>
    <w:rsid w:val="003851CF"/>
    <w:rsid w:val="0038563A"/>
    <w:rsid w:val="00385E82"/>
    <w:rsid w:val="00385F9F"/>
    <w:rsid w:val="003867BD"/>
    <w:rsid w:val="00386832"/>
    <w:rsid w:val="00386EFA"/>
    <w:rsid w:val="00387027"/>
    <w:rsid w:val="0038718A"/>
    <w:rsid w:val="003872F2"/>
    <w:rsid w:val="003919A2"/>
    <w:rsid w:val="00391EB8"/>
    <w:rsid w:val="00392001"/>
    <w:rsid w:val="00392182"/>
    <w:rsid w:val="003922EE"/>
    <w:rsid w:val="00392411"/>
    <w:rsid w:val="003925E1"/>
    <w:rsid w:val="003928C2"/>
    <w:rsid w:val="003929CC"/>
    <w:rsid w:val="00392DCA"/>
    <w:rsid w:val="00392F13"/>
    <w:rsid w:val="00393574"/>
    <w:rsid w:val="00393D2B"/>
    <w:rsid w:val="0039406B"/>
    <w:rsid w:val="00394405"/>
    <w:rsid w:val="00394813"/>
    <w:rsid w:val="00395044"/>
    <w:rsid w:val="0039525B"/>
    <w:rsid w:val="00395318"/>
    <w:rsid w:val="00395C6C"/>
    <w:rsid w:val="00395D47"/>
    <w:rsid w:val="003968A5"/>
    <w:rsid w:val="00396AAC"/>
    <w:rsid w:val="00397088"/>
    <w:rsid w:val="0039752C"/>
    <w:rsid w:val="00397682"/>
    <w:rsid w:val="00397715"/>
    <w:rsid w:val="003A022D"/>
    <w:rsid w:val="003A06F9"/>
    <w:rsid w:val="003A0AA9"/>
    <w:rsid w:val="003A0CA3"/>
    <w:rsid w:val="003A0F5D"/>
    <w:rsid w:val="003A0FED"/>
    <w:rsid w:val="003A15BE"/>
    <w:rsid w:val="003A173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5DB1"/>
    <w:rsid w:val="003A5E3F"/>
    <w:rsid w:val="003A68DF"/>
    <w:rsid w:val="003A6F09"/>
    <w:rsid w:val="003A7270"/>
    <w:rsid w:val="003A7366"/>
    <w:rsid w:val="003A75B8"/>
    <w:rsid w:val="003B01B3"/>
    <w:rsid w:val="003B0705"/>
    <w:rsid w:val="003B0C82"/>
    <w:rsid w:val="003B0D68"/>
    <w:rsid w:val="003B0E91"/>
    <w:rsid w:val="003B1331"/>
    <w:rsid w:val="003B1332"/>
    <w:rsid w:val="003B1C26"/>
    <w:rsid w:val="003B1C83"/>
    <w:rsid w:val="003B24E3"/>
    <w:rsid w:val="003B2507"/>
    <w:rsid w:val="003B26DC"/>
    <w:rsid w:val="003B3024"/>
    <w:rsid w:val="003B30BD"/>
    <w:rsid w:val="003B3720"/>
    <w:rsid w:val="003B4B49"/>
    <w:rsid w:val="003B5262"/>
    <w:rsid w:val="003B57EB"/>
    <w:rsid w:val="003B5EF3"/>
    <w:rsid w:val="003B6510"/>
    <w:rsid w:val="003B673A"/>
    <w:rsid w:val="003B6BA4"/>
    <w:rsid w:val="003B7903"/>
    <w:rsid w:val="003B7D8B"/>
    <w:rsid w:val="003C051D"/>
    <w:rsid w:val="003C074F"/>
    <w:rsid w:val="003C0B1E"/>
    <w:rsid w:val="003C1354"/>
    <w:rsid w:val="003C1B77"/>
    <w:rsid w:val="003C1C55"/>
    <w:rsid w:val="003C1C62"/>
    <w:rsid w:val="003C2380"/>
    <w:rsid w:val="003C2404"/>
    <w:rsid w:val="003C24D7"/>
    <w:rsid w:val="003C27D4"/>
    <w:rsid w:val="003C28CA"/>
    <w:rsid w:val="003C296D"/>
    <w:rsid w:val="003C29CB"/>
    <w:rsid w:val="003C3170"/>
    <w:rsid w:val="003C325D"/>
    <w:rsid w:val="003C32BC"/>
    <w:rsid w:val="003C349D"/>
    <w:rsid w:val="003C381C"/>
    <w:rsid w:val="003C3F30"/>
    <w:rsid w:val="003C45B0"/>
    <w:rsid w:val="003C45E3"/>
    <w:rsid w:val="003C4673"/>
    <w:rsid w:val="003C4B0E"/>
    <w:rsid w:val="003C4BAA"/>
    <w:rsid w:val="003C4EEF"/>
    <w:rsid w:val="003C5591"/>
    <w:rsid w:val="003C6535"/>
    <w:rsid w:val="003C69C1"/>
    <w:rsid w:val="003C6A1C"/>
    <w:rsid w:val="003C6B39"/>
    <w:rsid w:val="003C7213"/>
    <w:rsid w:val="003C73FD"/>
    <w:rsid w:val="003C7F33"/>
    <w:rsid w:val="003D1198"/>
    <w:rsid w:val="003D16C2"/>
    <w:rsid w:val="003D172E"/>
    <w:rsid w:val="003D1BE0"/>
    <w:rsid w:val="003D1D1E"/>
    <w:rsid w:val="003D1D47"/>
    <w:rsid w:val="003D22C7"/>
    <w:rsid w:val="003D2E02"/>
    <w:rsid w:val="003D32EB"/>
    <w:rsid w:val="003D3A9E"/>
    <w:rsid w:val="003D3ABC"/>
    <w:rsid w:val="003D4203"/>
    <w:rsid w:val="003D4A34"/>
    <w:rsid w:val="003D4E7C"/>
    <w:rsid w:val="003D4F5E"/>
    <w:rsid w:val="003D5115"/>
    <w:rsid w:val="003D5442"/>
    <w:rsid w:val="003D59E5"/>
    <w:rsid w:val="003D5C93"/>
    <w:rsid w:val="003D75F7"/>
    <w:rsid w:val="003D7897"/>
    <w:rsid w:val="003E0682"/>
    <w:rsid w:val="003E08C6"/>
    <w:rsid w:val="003E0DF8"/>
    <w:rsid w:val="003E0FE6"/>
    <w:rsid w:val="003E156B"/>
    <w:rsid w:val="003E167F"/>
    <w:rsid w:val="003E18E8"/>
    <w:rsid w:val="003E1B75"/>
    <w:rsid w:val="003E1F33"/>
    <w:rsid w:val="003E1F9B"/>
    <w:rsid w:val="003E2508"/>
    <w:rsid w:val="003E2BD1"/>
    <w:rsid w:val="003E2BD9"/>
    <w:rsid w:val="003E3516"/>
    <w:rsid w:val="003E397A"/>
    <w:rsid w:val="003E3D4E"/>
    <w:rsid w:val="003E410F"/>
    <w:rsid w:val="003E4B06"/>
    <w:rsid w:val="003E4B37"/>
    <w:rsid w:val="003E5D46"/>
    <w:rsid w:val="003E5F29"/>
    <w:rsid w:val="003E6928"/>
    <w:rsid w:val="003E6A86"/>
    <w:rsid w:val="003E715A"/>
    <w:rsid w:val="003E74E5"/>
    <w:rsid w:val="003E7672"/>
    <w:rsid w:val="003E7A53"/>
    <w:rsid w:val="003E7D5F"/>
    <w:rsid w:val="003F04A7"/>
    <w:rsid w:val="003F0641"/>
    <w:rsid w:val="003F0892"/>
    <w:rsid w:val="003F1241"/>
    <w:rsid w:val="003F13B3"/>
    <w:rsid w:val="003F16A7"/>
    <w:rsid w:val="003F181B"/>
    <w:rsid w:val="003F1E6E"/>
    <w:rsid w:val="003F1E9C"/>
    <w:rsid w:val="003F2162"/>
    <w:rsid w:val="003F23DE"/>
    <w:rsid w:val="003F2746"/>
    <w:rsid w:val="003F2BB5"/>
    <w:rsid w:val="003F2D52"/>
    <w:rsid w:val="003F332F"/>
    <w:rsid w:val="003F3352"/>
    <w:rsid w:val="003F3355"/>
    <w:rsid w:val="003F368C"/>
    <w:rsid w:val="003F3BA4"/>
    <w:rsid w:val="003F4161"/>
    <w:rsid w:val="003F4214"/>
    <w:rsid w:val="003F449F"/>
    <w:rsid w:val="003F4BE4"/>
    <w:rsid w:val="003F534E"/>
    <w:rsid w:val="003F62CD"/>
    <w:rsid w:val="003F6AAD"/>
    <w:rsid w:val="003F728E"/>
    <w:rsid w:val="003F763D"/>
    <w:rsid w:val="003F7A9D"/>
    <w:rsid w:val="003F7EAB"/>
    <w:rsid w:val="003F7F36"/>
    <w:rsid w:val="00400352"/>
    <w:rsid w:val="004004C8"/>
    <w:rsid w:val="00400993"/>
    <w:rsid w:val="00400C0A"/>
    <w:rsid w:val="00400CBD"/>
    <w:rsid w:val="00400EFE"/>
    <w:rsid w:val="00400F85"/>
    <w:rsid w:val="004010DC"/>
    <w:rsid w:val="00401174"/>
    <w:rsid w:val="00401271"/>
    <w:rsid w:val="00401333"/>
    <w:rsid w:val="00401C21"/>
    <w:rsid w:val="00401D10"/>
    <w:rsid w:val="00401D53"/>
    <w:rsid w:val="00401E69"/>
    <w:rsid w:val="004020BB"/>
    <w:rsid w:val="00402B4A"/>
    <w:rsid w:val="00402E0A"/>
    <w:rsid w:val="004032FE"/>
    <w:rsid w:val="00403903"/>
    <w:rsid w:val="00403CF5"/>
    <w:rsid w:val="00404192"/>
    <w:rsid w:val="00404247"/>
    <w:rsid w:val="0040464E"/>
    <w:rsid w:val="00404F6B"/>
    <w:rsid w:val="0040593C"/>
    <w:rsid w:val="004066D6"/>
    <w:rsid w:val="00406CD0"/>
    <w:rsid w:val="00406E0C"/>
    <w:rsid w:val="0040743E"/>
    <w:rsid w:val="00407ED4"/>
    <w:rsid w:val="004103D0"/>
    <w:rsid w:val="004106D5"/>
    <w:rsid w:val="00410866"/>
    <w:rsid w:val="004110BA"/>
    <w:rsid w:val="004110E0"/>
    <w:rsid w:val="0041153F"/>
    <w:rsid w:val="00411C44"/>
    <w:rsid w:val="00411CC3"/>
    <w:rsid w:val="00411FD1"/>
    <w:rsid w:val="00412624"/>
    <w:rsid w:val="00412AE2"/>
    <w:rsid w:val="00412B58"/>
    <w:rsid w:val="004130E4"/>
    <w:rsid w:val="00413422"/>
    <w:rsid w:val="00413F94"/>
    <w:rsid w:val="004142F2"/>
    <w:rsid w:val="0041446D"/>
    <w:rsid w:val="00414993"/>
    <w:rsid w:val="0041581B"/>
    <w:rsid w:val="0041599C"/>
    <w:rsid w:val="00415A97"/>
    <w:rsid w:val="00415B6B"/>
    <w:rsid w:val="00415E21"/>
    <w:rsid w:val="00415EDD"/>
    <w:rsid w:val="00415EE4"/>
    <w:rsid w:val="004162C9"/>
    <w:rsid w:val="00416358"/>
    <w:rsid w:val="00416474"/>
    <w:rsid w:val="0041692F"/>
    <w:rsid w:val="00416A05"/>
    <w:rsid w:val="00417681"/>
    <w:rsid w:val="00417866"/>
    <w:rsid w:val="004207FE"/>
    <w:rsid w:val="004211C7"/>
    <w:rsid w:val="00421299"/>
    <w:rsid w:val="004215E7"/>
    <w:rsid w:val="004219C9"/>
    <w:rsid w:val="0042228E"/>
    <w:rsid w:val="00422CCD"/>
    <w:rsid w:val="00422D42"/>
    <w:rsid w:val="00422F5A"/>
    <w:rsid w:val="00422FDB"/>
    <w:rsid w:val="00423101"/>
    <w:rsid w:val="00423275"/>
    <w:rsid w:val="0042381E"/>
    <w:rsid w:val="00423C09"/>
    <w:rsid w:val="004244B0"/>
    <w:rsid w:val="004246BA"/>
    <w:rsid w:val="00424AF1"/>
    <w:rsid w:val="00424B21"/>
    <w:rsid w:val="0042591C"/>
    <w:rsid w:val="00425DDE"/>
    <w:rsid w:val="00425FE6"/>
    <w:rsid w:val="00426728"/>
    <w:rsid w:val="004269C4"/>
    <w:rsid w:val="004269EB"/>
    <w:rsid w:val="00426E8D"/>
    <w:rsid w:val="00427299"/>
    <w:rsid w:val="0042748F"/>
    <w:rsid w:val="00427565"/>
    <w:rsid w:val="004279FA"/>
    <w:rsid w:val="00427D86"/>
    <w:rsid w:val="00430110"/>
    <w:rsid w:val="004307E5"/>
    <w:rsid w:val="004307ED"/>
    <w:rsid w:val="0043125F"/>
    <w:rsid w:val="0043152E"/>
    <w:rsid w:val="0043180C"/>
    <w:rsid w:val="0043190D"/>
    <w:rsid w:val="00432099"/>
    <w:rsid w:val="0043219F"/>
    <w:rsid w:val="00432B42"/>
    <w:rsid w:val="004331B5"/>
    <w:rsid w:val="00433399"/>
    <w:rsid w:val="0043347D"/>
    <w:rsid w:val="00433566"/>
    <w:rsid w:val="00433842"/>
    <w:rsid w:val="00433AA8"/>
    <w:rsid w:val="004340F9"/>
    <w:rsid w:val="00434234"/>
    <w:rsid w:val="00434591"/>
    <w:rsid w:val="00434C4B"/>
    <w:rsid w:val="00434D60"/>
    <w:rsid w:val="00435174"/>
    <w:rsid w:val="004351C3"/>
    <w:rsid w:val="00435798"/>
    <w:rsid w:val="00435800"/>
    <w:rsid w:val="00435F26"/>
    <w:rsid w:val="00435FF4"/>
    <w:rsid w:val="004360AD"/>
    <w:rsid w:val="00436191"/>
    <w:rsid w:val="00436882"/>
    <w:rsid w:val="00436D90"/>
    <w:rsid w:val="004373ED"/>
    <w:rsid w:val="00437431"/>
    <w:rsid w:val="004406DB"/>
    <w:rsid w:val="00440926"/>
    <w:rsid w:val="00440F19"/>
    <w:rsid w:val="004421B9"/>
    <w:rsid w:val="00442261"/>
    <w:rsid w:val="00442395"/>
    <w:rsid w:val="00442B4F"/>
    <w:rsid w:val="00442EF5"/>
    <w:rsid w:val="00443801"/>
    <w:rsid w:val="0044497B"/>
    <w:rsid w:val="00444A72"/>
    <w:rsid w:val="00444BE0"/>
    <w:rsid w:val="00444DC1"/>
    <w:rsid w:val="00444E56"/>
    <w:rsid w:val="0044501B"/>
    <w:rsid w:val="0044501F"/>
    <w:rsid w:val="00445185"/>
    <w:rsid w:val="00446C00"/>
    <w:rsid w:val="00447172"/>
    <w:rsid w:val="00447409"/>
    <w:rsid w:val="004474A3"/>
    <w:rsid w:val="004477C8"/>
    <w:rsid w:val="00447ACF"/>
    <w:rsid w:val="00450FBB"/>
    <w:rsid w:val="00451163"/>
    <w:rsid w:val="00451604"/>
    <w:rsid w:val="004523E0"/>
    <w:rsid w:val="00452498"/>
    <w:rsid w:val="004524CD"/>
    <w:rsid w:val="004527E4"/>
    <w:rsid w:val="004530C5"/>
    <w:rsid w:val="004530EF"/>
    <w:rsid w:val="00453312"/>
    <w:rsid w:val="00453A4C"/>
    <w:rsid w:val="00453B35"/>
    <w:rsid w:val="00453C8E"/>
    <w:rsid w:val="004540C8"/>
    <w:rsid w:val="00454AA5"/>
    <w:rsid w:val="00454C76"/>
    <w:rsid w:val="0045566E"/>
    <w:rsid w:val="0045571B"/>
    <w:rsid w:val="004558FB"/>
    <w:rsid w:val="00455C88"/>
    <w:rsid w:val="0045610B"/>
    <w:rsid w:val="00456274"/>
    <w:rsid w:val="004564A0"/>
    <w:rsid w:val="0045651D"/>
    <w:rsid w:val="00456948"/>
    <w:rsid w:val="00456A03"/>
    <w:rsid w:val="00456BD1"/>
    <w:rsid w:val="00456E09"/>
    <w:rsid w:val="004576F5"/>
    <w:rsid w:val="00460120"/>
    <w:rsid w:val="004603F9"/>
    <w:rsid w:val="00460508"/>
    <w:rsid w:val="00460543"/>
    <w:rsid w:val="00460674"/>
    <w:rsid w:val="004607C4"/>
    <w:rsid w:val="00460E75"/>
    <w:rsid w:val="00460F9B"/>
    <w:rsid w:val="0046172C"/>
    <w:rsid w:val="004623E5"/>
    <w:rsid w:val="0046251C"/>
    <w:rsid w:val="00462C2C"/>
    <w:rsid w:val="00463201"/>
    <w:rsid w:val="004636E8"/>
    <w:rsid w:val="004639A6"/>
    <w:rsid w:val="00463A01"/>
    <w:rsid w:val="00463B51"/>
    <w:rsid w:val="004647B7"/>
    <w:rsid w:val="00464E4A"/>
    <w:rsid w:val="004654BA"/>
    <w:rsid w:val="00465774"/>
    <w:rsid w:val="00466632"/>
    <w:rsid w:val="00466A06"/>
    <w:rsid w:val="00466A70"/>
    <w:rsid w:val="00467104"/>
    <w:rsid w:val="00467403"/>
    <w:rsid w:val="0046740B"/>
    <w:rsid w:val="00467F08"/>
    <w:rsid w:val="004701A7"/>
    <w:rsid w:val="004705DF"/>
    <w:rsid w:val="00470919"/>
    <w:rsid w:val="00470E86"/>
    <w:rsid w:val="00471101"/>
    <w:rsid w:val="0047136D"/>
    <w:rsid w:val="0047184B"/>
    <w:rsid w:val="00471F7C"/>
    <w:rsid w:val="00471FF0"/>
    <w:rsid w:val="00472197"/>
    <w:rsid w:val="0047219B"/>
    <w:rsid w:val="00472666"/>
    <w:rsid w:val="00472960"/>
    <w:rsid w:val="00473118"/>
    <w:rsid w:val="00473B84"/>
    <w:rsid w:val="00473D3B"/>
    <w:rsid w:val="00474161"/>
    <w:rsid w:val="0047447B"/>
    <w:rsid w:val="0047464C"/>
    <w:rsid w:val="00474A1E"/>
    <w:rsid w:val="00474A43"/>
    <w:rsid w:val="00474D96"/>
    <w:rsid w:val="00475496"/>
    <w:rsid w:val="00475500"/>
    <w:rsid w:val="00475774"/>
    <w:rsid w:val="004758FA"/>
    <w:rsid w:val="00475A1A"/>
    <w:rsid w:val="00476C2E"/>
    <w:rsid w:val="00476C75"/>
    <w:rsid w:val="0047793A"/>
    <w:rsid w:val="00480058"/>
    <w:rsid w:val="0048044C"/>
    <w:rsid w:val="0048056C"/>
    <w:rsid w:val="00480E67"/>
    <w:rsid w:val="0048142A"/>
    <w:rsid w:val="004815E3"/>
    <w:rsid w:val="00482100"/>
    <w:rsid w:val="00482170"/>
    <w:rsid w:val="00482847"/>
    <w:rsid w:val="00482B08"/>
    <w:rsid w:val="00483CF7"/>
    <w:rsid w:val="0048403A"/>
    <w:rsid w:val="004842A9"/>
    <w:rsid w:val="0048431D"/>
    <w:rsid w:val="00484351"/>
    <w:rsid w:val="004843C9"/>
    <w:rsid w:val="004844A2"/>
    <w:rsid w:val="004847AD"/>
    <w:rsid w:val="00484B90"/>
    <w:rsid w:val="00484DB0"/>
    <w:rsid w:val="0048569F"/>
    <w:rsid w:val="00485712"/>
    <w:rsid w:val="00485D07"/>
    <w:rsid w:val="00485F5B"/>
    <w:rsid w:val="004860C5"/>
    <w:rsid w:val="004864A4"/>
    <w:rsid w:val="004865AD"/>
    <w:rsid w:val="0048698D"/>
    <w:rsid w:val="00486B5F"/>
    <w:rsid w:val="00486C1A"/>
    <w:rsid w:val="00486F35"/>
    <w:rsid w:val="004872DC"/>
    <w:rsid w:val="00487C10"/>
    <w:rsid w:val="00487FD5"/>
    <w:rsid w:val="00490811"/>
    <w:rsid w:val="00490B34"/>
    <w:rsid w:val="00490D51"/>
    <w:rsid w:val="00490DC2"/>
    <w:rsid w:val="0049116C"/>
    <w:rsid w:val="00491662"/>
    <w:rsid w:val="00491ED7"/>
    <w:rsid w:val="00492368"/>
    <w:rsid w:val="00492640"/>
    <w:rsid w:val="00493297"/>
    <w:rsid w:val="0049360A"/>
    <w:rsid w:val="004939C8"/>
    <w:rsid w:val="00494746"/>
    <w:rsid w:val="0049497C"/>
    <w:rsid w:val="00494D63"/>
    <w:rsid w:val="0049526F"/>
    <w:rsid w:val="004955BE"/>
    <w:rsid w:val="00495998"/>
    <w:rsid w:val="004959C6"/>
    <w:rsid w:val="00495C7A"/>
    <w:rsid w:val="00496185"/>
    <w:rsid w:val="0049619B"/>
    <w:rsid w:val="0049662B"/>
    <w:rsid w:val="004967A3"/>
    <w:rsid w:val="0049688F"/>
    <w:rsid w:val="004968FD"/>
    <w:rsid w:val="004969FB"/>
    <w:rsid w:val="00496CE6"/>
    <w:rsid w:val="00497081"/>
    <w:rsid w:val="004971FF"/>
    <w:rsid w:val="004975FD"/>
    <w:rsid w:val="00497973"/>
    <w:rsid w:val="00497CB3"/>
    <w:rsid w:val="004A00FA"/>
    <w:rsid w:val="004A0B7D"/>
    <w:rsid w:val="004A0FE8"/>
    <w:rsid w:val="004A11DB"/>
    <w:rsid w:val="004A1502"/>
    <w:rsid w:val="004A1593"/>
    <w:rsid w:val="004A1825"/>
    <w:rsid w:val="004A1962"/>
    <w:rsid w:val="004A197E"/>
    <w:rsid w:val="004A1D07"/>
    <w:rsid w:val="004A216C"/>
    <w:rsid w:val="004A2387"/>
    <w:rsid w:val="004A2C98"/>
    <w:rsid w:val="004A2D7D"/>
    <w:rsid w:val="004A2D97"/>
    <w:rsid w:val="004A30E8"/>
    <w:rsid w:val="004A3240"/>
    <w:rsid w:val="004A3B17"/>
    <w:rsid w:val="004A3CE9"/>
    <w:rsid w:val="004A3D7C"/>
    <w:rsid w:val="004A3D93"/>
    <w:rsid w:val="004A42D0"/>
    <w:rsid w:val="004A440C"/>
    <w:rsid w:val="004A456B"/>
    <w:rsid w:val="004A477C"/>
    <w:rsid w:val="004A490B"/>
    <w:rsid w:val="004A49CC"/>
    <w:rsid w:val="004A5042"/>
    <w:rsid w:val="004A52CA"/>
    <w:rsid w:val="004A5513"/>
    <w:rsid w:val="004A5C17"/>
    <w:rsid w:val="004A62E7"/>
    <w:rsid w:val="004A646E"/>
    <w:rsid w:val="004A66A2"/>
    <w:rsid w:val="004A6930"/>
    <w:rsid w:val="004A695D"/>
    <w:rsid w:val="004A6976"/>
    <w:rsid w:val="004A6B76"/>
    <w:rsid w:val="004A6D07"/>
    <w:rsid w:val="004A6F7A"/>
    <w:rsid w:val="004B0B18"/>
    <w:rsid w:val="004B17D3"/>
    <w:rsid w:val="004B1A6E"/>
    <w:rsid w:val="004B1B98"/>
    <w:rsid w:val="004B2CCF"/>
    <w:rsid w:val="004B2D26"/>
    <w:rsid w:val="004B3011"/>
    <w:rsid w:val="004B38F6"/>
    <w:rsid w:val="004B3905"/>
    <w:rsid w:val="004B403A"/>
    <w:rsid w:val="004B42CC"/>
    <w:rsid w:val="004B44F9"/>
    <w:rsid w:val="004B45DA"/>
    <w:rsid w:val="004B4B0B"/>
    <w:rsid w:val="004B4CC3"/>
    <w:rsid w:val="004B4D55"/>
    <w:rsid w:val="004B4E5E"/>
    <w:rsid w:val="004B4EEC"/>
    <w:rsid w:val="004B5400"/>
    <w:rsid w:val="004B5FF3"/>
    <w:rsid w:val="004B60AF"/>
    <w:rsid w:val="004B62F5"/>
    <w:rsid w:val="004B6411"/>
    <w:rsid w:val="004B6559"/>
    <w:rsid w:val="004B6791"/>
    <w:rsid w:val="004B6A30"/>
    <w:rsid w:val="004B6A63"/>
    <w:rsid w:val="004B6D55"/>
    <w:rsid w:val="004B6E21"/>
    <w:rsid w:val="004B6F74"/>
    <w:rsid w:val="004B7018"/>
    <w:rsid w:val="004B7488"/>
    <w:rsid w:val="004B786F"/>
    <w:rsid w:val="004B7E12"/>
    <w:rsid w:val="004C038C"/>
    <w:rsid w:val="004C0500"/>
    <w:rsid w:val="004C074B"/>
    <w:rsid w:val="004C141B"/>
    <w:rsid w:val="004C1498"/>
    <w:rsid w:val="004C1C32"/>
    <w:rsid w:val="004C25F8"/>
    <w:rsid w:val="004C2CEC"/>
    <w:rsid w:val="004C3007"/>
    <w:rsid w:val="004C345D"/>
    <w:rsid w:val="004C3561"/>
    <w:rsid w:val="004C36B4"/>
    <w:rsid w:val="004C3F0A"/>
    <w:rsid w:val="004C3F52"/>
    <w:rsid w:val="004C3F5F"/>
    <w:rsid w:val="004C40A1"/>
    <w:rsid w:val="004C410D"/>
    <w:rsid w:val="004C438F"/>
    <w:rsid w:val="004C4461"/>
    <w:rsid w:val="004C4786"/>
    <w:rsid w:val="004C4940"/>
    <w:rsid w:val="004C4B62"/>
    <w:rsid w:val="004C59F0"/>
    <w:rsid w:val="004C5A8D"/>
    <w:rsid w:val="004C63B5"/>
    <w:rsid w:val="004C6A56"/>
    <w:rsid w:val="004C6A97"/>
    <w:rsid w:val="004C6EE7"/>
    <w:rsid w:val="004C6F1C"/>
    <w:rsid w:val="004C7C1A"/>
    <w:rsid w:val="004D01E5"/>
    <w:rsid w:val="004D049F"/>
    <w:rsid w:val="004D081D"/>
    <w:rsid w:val="004D0C1E"/>
    <w:rsid w:val="004D0E99"/>
    <w:rsid w:val="004D18A4"/>
    <w:rsid w:val="004D224A"/>
    <w:rsid w:val="004D2512"/>
    <w:rsid w:val="004D288B"/>
    <w:rsid w:val="004D2E48"/>
    <w:rsid w:val="004D2F7A"/>
    <w:rsid w:val="004D3053"/>
    <w:rsid w:val="004D3107"/>
    <w:rsid w:val="004D313B"/>
    <w:rsid w:val="004D3236"/>
    <w:rsid w:val="004D3311"/>
    <w:rsid w:val="004D355D"/>
    <w:rsid w:val="004D37DD"/>
    <w:rsid w:val="004D3E23"/>
    <w:rsid w:val="004D3E2C"/>
    <w:rsid w:val="004D3FD0"/>
    <w:rsid w:val="004D4B15"/>
    <w:rsid w:val="004D4DBF"/>
    <w:rsid w:val="004D4E12"/>
    <w:rsid w:val="004D5DE3"/>
    <w:rsid w:val="004D6646"/>
    <w:rsid w:val="004D670A"/>
    <w:rsid w:val="004D69B0"/>
    <w:rsid w:val="004D6E81"/>
    <w:rsid w:val="004D71DF"/>
    <w:rsid w:val="004D7704"/>
    <w:rsid w:val="004D7779"/>
    <w:rsid w:val="004D7B30"/>
    <w:rsid w:val="004D7E23"/>
    <w:rsid w:val="004E1C64"/>
    <w:rsid w:val="004E1EC8"/>
    <w:rsid w:val="004E255B"/>
    <w:rsid w:val="004E25F8"/>
    <w:rsid w:val="004E2AF4"/>
    <w:rsid w:val="004E2B29"/>
    <w:rsid w:val="004E3200"/>
    <w:rsid w:val="004E33F4"/>
    <w:rsid w:val="004E3BBE"/>
    <w:rsid w:val="004E4923"/>
    <w:rsid w:val="004E4A1D"/>
    <w:rsid w:val="004E5380"/>
    <w:rsid w:val="004E56DA"/>
    <w:rsid w:val="004E5893"/>
    <w:rsid w:val="004E5903"/>
    <w:rsid w:val="004E5B77"/>
    <w:rsid w:val="004E5C1C"/>
    <w:rsid w:val="004E6B31"/>
    <w:rsid w:val="004E6D39"/>
    <w:rsid w:val="004E7089"/>
    <w:rsid w:val="004E7470"/>
    <w:rsid w:val="004E748A"/>
    <w:rsid w:val="004E77F5"/>
    <w:rsid w:val="004E791F"/>
    <w:rsid w:val="004E7B5E"/>
    <w:rsid w:val="004E7D89"/>
    <w:rsid w:val="004E7E14"/>
    <w:rsid w:val="004E7FCB"/>
    <w:rsid w:val="004F027D"/>
    <w:rsid w:val="004F0527"/>
    <w:rsid w:val="004F061B"/>
    <w:rsid w:val="004F0A94"/>
    <w:rsid w:val="004F0C42"/>
    <w:rsid w:val="004F0DE6"/>
    <w:rsid w:val="004F0EE8"/>
    <w:rsid w:val="004F0FE2"/>
    <w:rsid w:val="004F106C"/>
    <w:rsid w:val="004F11E2"/>
    <w:rsid w:val="004F1746"/>
    <w:rsid w:val="004F1BA6"/>
    <w:rsid w:val="004F276E"/>
    <w:rsid w:val="004F2D0C"/>
    <w:rsid w:val="004F35E2"/>
    <w:rsid w:val="004F3A21"/>
    <w:rsid w:val="004F3B50"/>
    <w:rsid w:val="004F3C4A"/>
    <w:rsid w:val="004F4601"/>
    <w:rsid w:val="004F4894"/>
    <w:rsid w:val="004F50B1"/>
    <w:rsid w:val="004F51C9"/>
    <w:rsid w:val="004F5365"/>
    <w:rsid w:val="004F58FC"/>
    <w:rsid w:val="004F5DC9"/>
    <w:rsid w:val="004F5EE5"/>
    <w:rsid w:val="004F6F4B"/>
    <w:rsid w:val="004F7165"/>
    <w:rsid w:val="004F73DB"/>
    <w:rsid w:val="004F7411"/>
    <w:rsid w:val="004F7619"/>
    <w:rsid w:val="004F771B"/>
    <w:rsid w:val="004F77C6"/>
    <w:rsid w:val="004F7933"/>
    <w:rsid w:val="005007E7"/>
    <w:rsid w:val="00501485"/>
    <w:rsid w:val="00501D48"/>
    <w:rsid w:val="005022E2"/>
    <w:rsid w:val="00502B94"/>
    <w:rsid w:val="00502FC6"/>
    <w:rsid w:val="00503062"/>
    <w:rsid w:val="00503324"/>
    <w:rsid w:val="00503DAE"/>
    <w:rsid w:val="0050432B"/>
    <w:rsid w:val="005044BB"/>
    <w:rsid w:val="00504578"/>
    <w:rsid w:val="005047DD"/>
    <w:rsid w:val="00504DCE"/>
    <w:rsid w:val="00504E2B"/>
    <w:rsid w:val="00505023"/>
    <w:rsid w:val="005051A5"/>
    <w:rsid w:val="005055F2"/>
    <w:rsid w:val="0050596B"/>
    <w:rsid w:val="00505A52"/>
    <w:rsid w:val="00506938"/>
    <w:rsid w:val="00507546"/>
    <w:rsid w:val="0050760A"/>
    <w:rsid w:val="005100C6"/>
    <w:rsid w:val="00511AC7"/>
    <w:rsid w:val="00511CDC"/>
    <w:rsid w:val="00511D62"/>
    <w:rsid w:val="00511F1B"/>
    <w:rsid w:val="0051258F"/>
    <w:rsid w:val="00512A42"/>
    <w:rsid w:val="00512ABE"/>
    <w:rsid w:val="005130A4"/>
    <w:rsid w:val="005131D6"/>
    <w:rsid w:val="005134FD"/>
    <w:rsid w:val="00513721"/>
    <w:rsid w:val="00513BBC"/>
    <w:rsid w:val="00513BDE"/>
    <w:rsid w:val="00513F40"/>
    <w:rsid w:val="005140AF"/>
    <w:rsid w:val="0051425C"/>
    <w:rsid w:val="005143BE"/>
    <w:rsid w:val="00514681"/>
    <w:rsid w:val="00515A46"/>
    <w:rsid w:val="0051632F"/>
    <w:rsid w:val="005172CA"/>
    <w:rsid w:val="0051774E"/>
    <w:rsid w:val="005177FB"/>
    <w:rsid w:val="005178EE"/>
    <w:rsid w:val="005179E1"/>
    <w:rsid w:val="00520338"/>
    <w:rsid w:val="00520358"/>
    <w:rsid w:val="0052157E"/>
    <w:rsid w:val="0052174F"/>
    <w:rsid w:val="005229F8"/>
    <w:rsid w:val="00522A21"/>
    <w:rsid w:val="00522E1A"/>
    <w:rsid w:val="00522EFC"/>
    <w:rsid w:val="0052302F"/>
    <w:rsid w:val="005232DD"/>
    <w:rsid w:val="00523573"/>
    <w:rsid w:val="00523C82"/>
    <w:rsid w:val="00524287"/>
    <w:rsid w:val="0052432C"/>
    <w:rsid w:val="005243C9"/>
    <w:rsid w:val="00526097"/>
    <w:rsid w:val="005277FC"/>
    <w:rsid w:val="00527800"/>
    <w:rsid w:val="00527A54"/>
    <w:rsid w:val="00527DED"/>
    <w:rsid w:val="00530931"/>
    <w:rsid w:val="00530AF7"/>
    <w:rsid w:val="00530B4B"/>
    <w:rsid w:val="00530B87"/>
    <w:rsid w:val="00530C7C"/>
    <w:rsid w:val="005312F0"/>
    <w:rsid w:val="0053132D"/>
    <w:rsid w:val="0053178F"/>
    <w:rsid w:val="005318E8"/>
    <w:rsid w:val="00531A8D"/>
    <w:rsid w:val="005323F4"/>
    <w:rsid w:val="005327F0"/>
    <w:rsid w:val="005329AD"/>
    <w:rsid w:val="00532B9E"/>
    <w:rsid w:val="00533490"/>
    <w:rsid w:val="0053360A"/>
    <w:rsid w:val="0053365E"/>
    <w:rsid w:val="005337B3"/>
    <w:rsid w:val="00534AA5"/>
    <w:rsid w:val="0053504D"/>
    <w:rsid w:val="005352B9"/>
    <w:rsid w:val="00535B8F"/>
    <w:rsid w:val="005360F8"/>
    <w:rsid w:val="00536167"/>
    <w:rsid w:val="005365EB"/>
    <w:rsid w:val="005367F8"/>
    <w:rsid w:val="0053704D"/>
    <w:rsid w:val="00537620"/>
    <w:rsid w:val="00537F21"/>
    <w:rsid w:val="0054025D"/>
    <w:rsid w:val="00540961"/>
    <w:rsid w:val="00540B10"/>
    <w:rsid w:val="00540CB3"/>
    <w:rsid w:val="00540CF7"/>
    <w:rsid w:val="00540E11"/>
    <w:rsid w:val="0054111C"/>
    <w:rsid w:val="005413DF"/>
    <w:rsid w:val="00541658"/>
    <w:rsid w:val="005416BB"/>
    <w:rsid w:val="005417E9"/>
    <w:rsid w:val="00541823"/>
    <w:rsid w:val="00541EE2"/>
    <w:rsid w:val="00543305"/>
    <w:rsid w:val="005434B7"/>
    <w:rsid w:val="00543A58"/>
    <w:rsid w:val="00543CE4"/>
    <w:rsid w:val="005447DB"/>
    <w:rsid w:val="00544C8C"/>
    <w:rsid w:val="00544D5E"/>
    <w:rsid w:val="005450D3"/>
    <w:rsid w:val="00545217"/>
    <w:rsid w:val="00545322"/>
    <w:rsid w:val="005453C5"/>
    <w:rsid w:val="00545B09"/>
    <w:rsid w:val="00545E92"/>
    <w:rsid w:val="005466DF"/>
    <w:rsid w:val="00546995"/>
    <w:rsid w:val="00546DD9"/>
    <w:rsid w:val="005474A5"/>
    <w:rsid w:val="00547A3D"/>
    <w:rsid w:val="0055007A"/>
    <w:rsid w:val="00550268"/>
    <w:rsid w:val="00550DFC"/>
    <w:rsid w:val="00550E8E"/>
    <w:rsid w:val="00551032"/>
    <w:rsid w:val="00551744"/>
    <w:rsid w:val="005517E9"/>
    <w:rsid w:val="00551D3E"/>
    <w:rsid w:val="0055236B"/>
    <w:rsid w:val="00552CBB"/>
    <w:rsid w:val="00552D35"/>
    <w:rsid w:val="0055365D"/>
    <w:rsid w:val="0055422A"/>
    <w:rsid w:val="00554722"/>
    <w:rsid w:val="00554A70"/>
    <w:rsid w:val="00555028"/>
    <w:rsid w:val="005554F6"/>
    <w:rsid w:val="00556854"/>
    <w:rsid w:val="005569FD"/>
    <w:rsid w:val="00556A10"/>
    <w:rsid w:val="00556A68"/>
    <w:rsid w:val="00556D0B"/>
    <w:rsid w:val="00556ECD"/>
    <w:rsid w:val="00557554"/>
    <w:rsid w:val="00560BBF"/>
    <w:rsid w:val="00560E20"/>
    <w:rsid w:val="005611D0"/>
    <w:rsid w:val="00562469"/>
    <w:rsid w:val="00562871"/>
    <w:rsid w:val="005630E2"/>
    <w:rsid w:val="00563221"/>
    <w:rsid w:val="00564036"/>
    <w:rsid w:val="0056412D"/>
    <w:rsid w:val="00564717"/>
    <w:rsid w:val="00564D00"/>
    <w:rsid w:val="00564D34"/>
    <w:rsid w:val="00564F87"/>
    <w:rsid w:val="00564FCE"/>
    <w:rsid w:val="00565161"/>
    <w:rsid w:val="0056590E"/>
    <w:rsid w:val="0056697E"/>
    <w:rsid w:val="00566A67"/>
    <w:rsid w:val="00566D3F"/>
    <w:rsid w:val="00566DE9"/>
    <w:rsid w:val="00567D14"/>
    <w:rsid w:val="00567E55"/>
    <w:rsid w:val="00567FED"/>
    <w:rsid w:val="0057064A"/>
    <w:rsid w:val="00570A91"/>
    <w:rsid w:val="00571EC5"/>
    <w:rsid w:val="00571F5C"/>
    <w:rsid w:val="0057231D"/>
    <w:rsid w:val="00572472"/>
    <w:rsid w:val="005726E8"/>
    <w:rsid w:val="005727E4"/>
    <w:rsid w:val="005730A0"/>
    <w:rsid w:val="00573270"/>
    <w:rsid w:val="005733C2"/>
    <w:rsid w:val="005735F4"/>
    <w:rsid w:val="00573978"/>
    <w:rsid w:val="005743F5"/>
    <w:rsid w:val="00574437"/>
    <w:rsid w:val="00574465"/>
    <w:rsid w:val="005751D5"/>
    <w:rsid w:val="005754F6"/>
    <w:rsid w:val="0057563E"/>
    <w:rsid w:val="00575701"/>
    <w:rsid w:val="00575A06"/>
    <w:rsid w:val="00575BDA"/>
    <w:rsid w:val="0057602F"/>
    <w:rsid w:val="00576767"/>
    <w:rsid w:val="0057690C"/>
    <w:rsid w:val="00576967"/>
    <w:rsid w:val="00576B87"/>
    <w:rsid w:val="00580282"/>
    <w:rsid w:val="00580758"/>
    <w:rsid w:val="005808BF"/>
    <w:rsid w:val="00580BC4"/>
    <w:rsid w:val="00580BD7"/>
    <w:rsid w:val="00582074"/>
    <w:rsid w:val="0058223E"/>
    <w:rsid w:val="005824BD"/>
    <w:rsid w:val="00582A3A"/>
    <w:rsid w:val="00582A6B"/>
    <w:rsid w:val="00582A8F"/>
    <w:rsid w:val="00582CB7"/>
    <w:rsid w:val="00582F33"/>
    <w:rsid w:val="00583C58"/>
    <w:rsid w:val="00583F01"/>
    <w:rsid w:val="00584D4D"/>
    <w:rsid w:val="00585022"/>
    <w:rsid w:val="00585065"/>
    <w:rsid w:val="00585555"/>
    <w:rsid w:val="00585B0A"/>
    <w:rsid w:val="005865D7"/>
    <w:rsid w:val="0058662B"/>
    <w:rsid w:val="0058685B"/>
    <w:rsid w:val="005869A5"/>
    <w:rsid w:val="00586D85"/>
    <w:rsid w:val="00587133"/>
    <w:rsid w:val="00587678"/>
    <w:rsid w:val="005907FB"/>
    <w:rsid w:val="00590A55"/>
    <w:rsid w:val="00591367"/>
    <w:rsid w:val="00591699"/>
    <w:rsid w:val="005918B0"/>
    <w:rsid w:val="00591B2A"/>
    <w:rsid w:val="00591D08"/>
    <w:rsid w:val="00591FF3"/>
    <w:rsid w:val="00592174"/>
    <w:rsid w:val="005922D7"/>
    <w:rsid w:val="005928F2"/>
    <w:rsid w:val="00592B21"/>
    <w:rsid w:val="00592DB3"/>
    <w:rsid w:val="0059318B"/>
    <w:rsid w:val="00593289"/>
    <w:rsid w:val="005936BD"/>
    <w:rsid w:val="00593C19"/>
    <w:rsid w:val="00594144"/>
    <w:rsid w:val="0059530C"/>
    <w:rsid w:val="005955D6"/>
    <w:rsid w:val="00595AEF"/>
    <w:rsid w:val="00595B4A"/>
    <w:rsid w:val="00595E02"/>
    <w:rsid w:val="005965BB"/>
    <w:rsid w:val="005967BA"/>
    <w:rsid w:val="00596825"/>
    <w:rsid w:val="005972B7"/>
    <w:rsid w:val="00597B42"/>
    <w:rsid w:val="005A03D9"/>
    <w:rsid w:val="005A069C"/>
    <w:rsid w:val="005A0B5D"/>
    <w:rsid w:val="005A0B75"/>
    <w:rsid w:val="005A0D4B"/>
    <w:rsid w:val="005A0DBF"/>
    <w:rsid w:val="005A0E93"/>
    <w:rsid w:val="005A1B6C"/>
    <w:rsid w:val="005A2542"/>
    <w:rsid w:val="005A257D"/>
    <w:rsid w:val="005A283D"/>
    <w:rsid w:val="005A2869"/>
    <w:rsid w:val="005A32F7"/>
    <w:rsid w:val="005A353F"/>
    <w:rsid w:val="005A37C4"/>
    <w:rsid w:val="005A4263"/>
    <w:rsid w:val="005A448D"/>
    <w:rsid w:val="005A4583"/>
    <w:rsid w:val="005A4690"/>
    <w:rsid w:val="005A47DB"/>
    <w:rsid w:val="005A4890"/>
    <w:rsid w:val="005A4AFA"/>
    <w:rsid w:val="005A4CCB"/>
    <w:rsid w:val="005A4ED8"/>
    <w:rsid w:val="005A5B55"/>
    <w:rsid w:val="005A62F4"/>
    <w:rsid w:val="005A64F0"/>
    <w:rsid w:val="005A6681"/>
    <w:rsid w:val="005A6D3E"/>
    <w:rsid w:val="005A6FB9"/>
    <w:rsid w:val="005A7560"/>
    <w:rsid w:val="005A7DE7"/>
    <w:rsid w:val="005B0327"/>
    <w:rsid w:val="005B0E07"/>
    <w:rsid w:val="005B12FF"/>
    <w:rsid w:val="005B14FC"/>
    <w:rsid w:val="005B1551"/>
    <w:rsid w:val="005B1C53"/>
    <w:rsid w:val="005B26A1"/>
    <w:rsid w:val="005B2AB5"/>
    <w:rsid w:val="005B2AF1"/>
    <w:rsid w:val="005B2BF6"/>
    <w:rsid w:val="005B2C50"/>
    <w:rsid w:val="005B3317"/>
    <w:rsid w:val="005B372E"/>
    <w:rsid w:val="005B3917"/>
    <w:rsid w:val="005B3D8A"/>
    <w:rsid w:val="005B402D"/>
    <w:rsid w:val="005B558B"/>
    <w:rsid w:val="005B5629"/>
    <w:rsid w:val="005B5C19"/>
    <w:rsid w:val="005B640C"/>
    <w:rsid w:val="005B66ED"/>
    <w:rsid w:val="005B6C8F"/>
    <w:rsid w:val="005B6D4A"/>
    <w:rsid w:val="005B6EE6"/>
    <w:rsid w:val="005B6F38"/>
    <w:rsid w:val="005B7192"/>
    <w:rsid w:val="005B7316"/>
    <w:rsid w:val="005B7AC7"/>
    <w:rsid w:val="005C0311"/>
    <w:rsid w:val="005C07DA"/>
    <w:rsid w:val="005C0FC4"/>
    <w:rsid w:val="005C2833"/>
    <w:rsid w:val="005C29DC"/>
    <w:rsid w:val="005C2ADA"/>
    <w:rsid w:val="005C2FDC"/>
    <w:rsid w:val="005C369F"/>
    <w:rsid w:val="005C38FA"/>
    <w:rsid w:val="005C3A11"/>
    <w:rsid w:val="005C3DB5"/>
    <w:rsid w:val="005C4739"/>
    <w:rsid w:val="005C4A8F"/>
    <w:rsid w:val="005C4C56"/>
    <w:rsid w:val="005C5555"/>
    <w:rsid w:val="005C571C"/>
    <w:rsid w:val="005C5732"/>
    <w:rsid w:val="005C6191"/>
    <w:rsid w:val="005C67C6"/>
    <w:rsid w:val="005C77FA"/>
    <w:rsid w:val="005C7929"/>
    <w:rsid w:val="005C7D27"/>
    <w:rsid w:val="005C7D9B"/>
    <w:rsid w:val="005D06BC"/>
    <w:rsid w:val="005D0742"/>
    <w:rsid w:val="005D0A62"/>
    <w:rsid w:val="005D0C11"/>
    <w:rsid w:val="005D23A6"/>
    <w:rsid w:val="005D27BB"/>
    <w:rsid w:val="005D294B"/>
    <w:rsid w:val="005D2BA9"/>
    <w:rsid w:val="005D2CE1"/>
    <w:rsid w:val="005D31E7"/>
    <w:rsid w:val="005D3583"/>
    <w:rsid w:val="005D3CA4"/>
    <w:rsid w:val="005D4137"/>
    <w:rsid w:val="005D4174"/>
    <w:rsid w:val="005D4995"/>
    <w:rsid w:val="005D4DF6"/>
    <w:rsid w:val="005D584D"/>
    <w:rsid w:val="005D59C8"/>
    <w:rsid w:val="005D5B16"/>
    <w:rsid w:val="005D6123"/>
    <w:rsid w:val="005D629E"/>
    <w:rsid w:val="005D679E"/>
    <w:rsid w:val="005D6ADE"/>
    <w:rsid w:val="005D6E04"/>
    <w:rsid w:val="005D7225"/>
    <w:rsid w:val="005D7B32"/>
    <w:rsid w:val="005D7F66"/>
    <w:rsid w:val="005E011B"/>
    <w:rsid w:val="005E0250"/>
    <w:rsid w:val="005E04E6"/>
    <w:rsid w:val="005E0A5B"/>
    <w:rsid w:val="005E0EE3"/>
    <w:rsid w:val="005E158E"/>
    <w:rsid w:val="005E172D"/>
    <w:rsid w:val="005E1792"/>
    <w:rsid w:val="005E1AA5"/>
    <w:rsid w:val="005E1C15"/>
    <w:rsid w:val="005E1E35"/>
    <w:rsid w:val="005E1F88"/>
    <w:rsid w:val="005E20BF"/>
    <w:rsid w:val="005E24A0"/>
    <w:rsid w:val="005E27C0"/>
    <w:rsid w:val="005E2E6E"/>
    <w:rsid w:val="005E4180"/>
    <w:rsid w:val="005E43EE"/>
    <w:rsid w:val="005E4675"/>
    <w:rsid w:val="005E4D1A"/>
    <w:rsid w:val="005E514E"/>
    <w:rsid w:val="005E5667"/>
    <w:rsid w:val="005E5AAC"/>
    <w:rsid w:val="005E5D86"/>
    <w:rsid w:val="005E62F3"/>
    <w:rsid w:val="005E6746"/>
    <w:rsid w:val="005E6D6C"/>
    <w:rsid w:val="005E751E"/>
    <w:rsid w:val="005E7AAD"/>
    <w:rsid w:val="005E7C33"/>
    <w:rsid w:val="005E7F22"/>
    <w:rsid w:val="005F051D"/>
    <w:rsid w:val="005F0924"/>
    <w:rsid w:val="005F0B0F"/>
    <w:rsid w:val="005F116F"/>
    <w:rsid w:val="005F1400"/>
    <w:rsid w:val="005F1F1C"/>
    <w:rsid w:val="005F217E"/>
    <w:rsid w:val="005F230E"/>
    <w:rsid w:val="005F2BA1"/>
    <w:rsid w:val="005F2E70"/>
    <w:rsid w:val="005F324F"/>
    <w:rsid w:val="005F3410"/>
    <w:rsid w:val="005F3CBC"/>
    <w:rsid w:val="005F4139"/>
    <w:rsid w:val="005F48B1"/>
    <w:rsid w:val="005F48D6"/>
    <w:rsid w:val="005F4902"/>
    <w:rsid w:val="005F4935"/>
    <w:rsid w:val="005F50FC"/>
    <w:rsid w:val="005F59DC"/>
    <w:rsid w:val="005F5F4C"/>
    <w:rsid w:val="005F6823"/>
    <w:rsid w:val="005F68FA"/>
    <w:rsid w:val="005F6EBC"/>
    <w:rsid w:val="005F7792"/>
    <w:rsid w:val="005F7CD3"/>
    <w:rsid w:val="0060007B"/>
    <w:rsid w:val="0060091A"/>
    <w:rsid w:val="00600AB7"/>
    <w:rsid w:val="00600AE6"/>
    <w:rsid w:val="00600ED9"/>
    <w:rsid w:val="0060145B"/>
    <w:rsid w:val="00601C60"/>
    <w:rsid w:val="00601CD1"/>
    <w:rsid w:val="00601FFE"/>
    <w:rsid w:val="00602959"/>
    <w:rsid w:val="00602E87"/>
    <w:rsid w:val="00603463"/>
    <w:rsid w:val="006041A4"/>
    <w:rsid w:val="0060446C"/>
    <w:rsid w:val="0060462D"/>
    <w:rsid w:val="00604C2F"/>
    <w:rsid w:val="0060541A"/>
    <w:rsid w:val="0060570D"/>
    <w:rsid w:val="006060BF"/>
    <w:rsid w:val="00606C43"/>
    <w:rsid w:val="00606FAE"/>
    <w:rsid w:val="00607091"/>
    <w:rsid w:val="00607483"/>
    <w:rsid w:val="006075C3"/>
    <w:rsid w:val="00607692"/>
    <w:rsid w:val="00607CD6"/>
    <w:rsid w:val="00610ACF"/>
    <w:rsid w:val="00611029"/>
    <w:rsid w:val="0061148D"/>
    <w:rsid w:val="00611861"/>
    <w:rsid w:val="006119EE"/>
    <w:rsid w:val="00612117"/>
    <w:rsid w:val="00612598"/>
    <w:rsid w:val="006129DB"/>
    <w:rsid w:val="00612CD7"/>
    <w:rsid w:val="006130A5"/>
    <w:rsid w:val="006137CD"/>
    <w:rsid w:val="00614348"/>
    <w:rsid w:val="00614ACA"/>
    <w:rsid w:val="00615148"/>
    <w:rsid w:val="006151E7"/>
    <w:rsid w:val="0061537B"/>
    <w:rsid w:val="00615EF3"/>
    <w:rsid w:val="00615F63"/>
    <w:rsid w:val="006163FE"/>
    <w:rsid w:val="00616BF2"/>
    <w:rsid w:val="006174B2"/>
    <w:rsid w:val="0061780E"/>
    <w:rsid w:val="00617C7F"/>
    <w:rsid w:val="00617CC9"/>
    <w:rsid w:val="00617CE5"/>
    <w:rsid w:val="006207BB"/>
    <w:rsid w:val="00620EFC"/>
    <w:rsid w:val="00621F0E"/>
    <w:rsid w:val="006220E9"/>
    <w:rsid w:val="00622467"/>
    <w:rsid w:val="0062250E"/>
    <w:rsid w:val="00622B47"/>
    <w:rsid w:val="00622E68"/>
    <w:rsid w:val="00622F30"/>
    <w:rsid w:val="00623002"/>
    <w:rsid w:val="00623485"/>
    <w:rsid w:val="00623570"/>
    <w:rsid w:val="00623CF0"/>
    <w:rsid w:val="00623E8D"/>
    <w:rsid w:val="006246DF"/>
    <w:rsid w:val="006249E7"/>
    <w:rsid w:val="00624A22"/>
    <w:rsid w:val="00624C25"/>
    <w:rsid w:val="00624D4B"/>
    <w:rsid w:val="00624F54"/>
    <w:rsid w:val="00625436"/>
    <w:rsid w:val="0062564A"/>
    <w:rsid w:val="006256ED"/>
    <w:rsid w:val="006258FE"/>
    <w:rsid w:val="00625F01"/>
    <w:rsid w:val="006265C5"/>
    <w:rsid w:val="00626755"/>
    <w:rsid w:val="00626B87"/>
    <w:rsid w:val="00626E15"/>
    <w:rsid w:val="006275E5"/>
    <w:rsid w:val="006276D1"/>
    <w:rsid w:val="00627949"/>
    <w:rsid w:val="00627C4F"/>
    <w:rsid w:val="00627C7A"/>
    <w:rsid w:val="00630585"/>
    <w:rsid w:val="00630719"/>
    <w:rsid w:val="0063115A"/>
    <w:rsid w:val="0063115B"/>
    <w:rsid w:val="0063165F"/>
    <w:rsid w:val="00631741"/>
    <w:rsid w:val="00632A65"/>
    <w:rsid w:val="00632F7D"/>
    <w:rsid w:val="006330CD"/>
    <w:rsid w:val="006337E8"/>
    <w:rsid w:val="00633C51"/>
    <w:rsid w:val="00633D72"/>
    <w:rsid w:val="00634A37"/>
    <w:rsid w:val="00635BEA"/>
    <w:rsid w:val="00635C76"/>
    <w:rsid w:val="00635D36"/>
    <w:rsid w:val="00635E66"/>
    <w:rsid w:val="00635F2F"/>
    <w:rsid w:val="0063609A"/>
    <w:rsid w:val="006364B1"/>
    <w:rsid w:val="0063665A"/>
    <w:rsid w:val="00636A1E"/>
    <w:rsid w:val="00636CC5"/>
    <w:rsid w:val="00636D94"/>
    <w:rsid w:val="006376D9"/>
    <w:rsid w:val="00637F4E"/>
    <w:rsid w:val="006404C5"/>
    <w:rsid w:val="00640A19"/>
    <w:rsid w:val="00640E4E"/>
    <w:rsid w:val="00640FD5"/>
    <w:rsid w:val="00641D0A"/>
    <w:rsid w:val="006420BE"/>
    <w:rsid w:val="006420BF"/>
    <w:rsid w:val="0064252C"/>
    <w:rsid w:val="00642E72"/>
    <w:rsid w:val="00643103"/>
    <w:rsid w:val="00643185"/>
    <w:rsid w:val="006431CA"/>
    <w:rsid w:val="00643482"/>
    <w:rsid w:val="006442B3"/>
    <w:rsid w:val="006443EE"/>
    <w:rsid w:val="00644AD3"/>
    <w:rsid w:val="00645612"/>
    <w:rsid w:val="006458EE"/>
    <w:rsid w:val="00645DC9"/>
    <w:rsid w:val="00645F41"/>
    <w:rsid w:val="006461BC"/>
    <w:rsid w:val="00646831"/>
    <w:rsid w:val="0064699C"/>
    <w:rsid w:val="0064763B"/>
    <w:rsid w:val="00647F2F"/>
    <w:rsid w:val="00650C36"/>
    <w:rsid w:val="00650FEA"/>
    <w:rsid w:val="006510CD"/>
    <w:rsid w:val="006513A0"/>
    <w:rsid w:val="006517DF"/>
    <w:rsid w:val="00651806"/>
    <w:rsid w:val="0065265C"/>
    <w:rsid w:val="0065292D"/>
    <w:rsid w:val="00652C8E"/>
    <w:rsid w:val="0065362C"/>
    <w:rsid w:val="00653B3F"/>
    <w:rsid w:val="00654041"/>
    <w:rsid w:val="006541CB"/>
    <w:rsid w:val="0065490B"/>
    <w:rsid w:val="00654E5C"/>
    <w:rsid w:val="00655B27"/>
    <w:rsid w:val="00655C41"/>
    <w:rsid w:val="00655CB9"/>
    <w:rsid w:val="006561C2"/>
    <w:rsid w:val="00656892"/>
    <w:rsid w:val="00656CA1"/>
    <w:rsid w:val="00656DB3"/>
    <w:rsid w:val="006573CF"/>
    <w:rsid w:val="0065745A"/>
    <w:rsid w:val="0065752F"/>
    <w:rsid w:val="006579CD"/>
    <w:rsid w:val="006608CF"/>
    <w:rsid w:val="00660CE3"/>
    <w:rsid w:val="00660CE4"/>
    <w:rsid w:val="00660E11"/>
    <w:rsid w:val="00660E2C"/>
    <w:rsid w:val="00661C8D"/>
    <w:rsid w:val="00662160"/>
    <w:rsid w:val="00662B4B"/>
    <w:rsid w:val="00663186"/>
    <w:rsid w:val="00663510"/>
    <w:rsid w:val="006636D9"/>
    <w:rsid w:val="006638A9"/>
    <w:rsid w:val="006638B1"/>
    <w:rsid w:val="00663A75"/>
    <w:rsid w:val="00663BA4"/>
    <w:rsid w:val="00663F59"/>
    <w:rsid w:val="0066498B"/>
    <w:rsid w:val="006649EE"/>
    <w:rsid w:val="00664B97"/>
    <w:rsid w:val="00664E01"/>
    <w:rsid w:val="00664F65"/>
    <w:rsid w:val="006654BB"/>
    <w:rsid w:val="006657F0"/>
    <w:rsid w:val="006668B4"/>
    <w:rsid w:val="00666CA2"/>
    <w:rsid w:val="00666E46"/>
    <w:rsid w:val="006675B8"/>
    <w:rsid w:val="00667F07"/>
    <w:rsid w:val="00670C1D"/>
    <w:rsid w:val="00671373"/>
    <w:rsid w:val="006722E3"/>
    <w:rsid w:val="00672463"/>
    <w:rsid w:val="006725C3"/>
    <w:rsid w:val="0067302B"/>
    <w:rsid w:val="00673265"/>
    <w:rsid w:val="006732EC"/>
    <w:rsid w:val="006733B6"/>
    <w:rsid w:val="00673422"/>
    <w:rsid w:val="00674534"/>
    <w:rsid w:val="00674925"/>
    <w:rsid w:val="00674B9C"/>
    <w:rsid w:val="00674C93"/>
    <w:rsid w:val="00674FE4"/>
    <w:rsid w:val="00675514"/>
    <w:rsid w:val="006759F3"/>
    <w:rsid w:val="006761E5"/>
    <w:rsid w:val="006762BB"/>
    <w:rsid w:val="006768C0"/>
    <w:rsid w:val="00676A08"/>
    <w:rsid w:val="006771DB"/>
    <w:rsid w:val="006776A7"/>
    <w:rsid w:val="006776AC"/>
    <w:rsid w:val="006779A5"/>
    <w:rsid w:val="00677EDE"/>
    <w:rsid w:val="0068007D"/>
    <w:rsid w:val="0068050E"/>
    <w:rsid w:val="006806CB"/>
    <w:rsid w:val="0068105A"/>
    <w:rsid w:val="006810B4"/>
    <w:rsid w:val="00681177"/>
    <w:rsid w:val="006813A1"/>
    <w:rsid w:val="006817E1"/>
    <w:rsid w:val="00681F25"/>
    <w:rsid w:val="00681FD4"/>
    <w:rsid w:val="00682391"/>
    <w:rsid w:val="00682F96"/>
    <w:rsid w:val="00683015"/>
    <w:rsid w:val="00683A0A"/>
    <w:rsid w:val="00683C68"/>
    <w:rsid w:val="00683DFF"/>
    <w:rsid w:val="00683F08"/>
    <w:rsid w:val="006840CA"/>
    <w:rsid w:val="006847D1"/>
    <w:rsid w:val="00684813"/>
    <w:rsid w:val="00684CDB"/>
    <w:rsid w:val="00684E6B"/>
    <w:rsid w:val="00685164"/>
    <w:rsid w:val="00685713"/>
    <w:rsid w:val="0068598F"/>
    <w:rsid w:val="00685F91"/>
    <w:rsid w:val="00686134"/>
    <w:rsid w:val="006866B0"/>
    <w:rsid w:val="00687260"/>
    <w:rsid w:val="0068770A"/>
    <w:rsid w:val="0068789B"/>
    <w:rsid w:val="00687D63"/>
    <w:rsid w:val="00690068"/>
    <w:rsid w:val="00690501"/>
    <w:rsid w:val="00690C4E"/>
    <w:rsid w:val="00690F30"/>
    <w:rsid w:val="006910D6"/>
    <w:rsid w:val="006912F6"/>
    <w:rsid w:val="00691A84"/>
    <w:rsid w:val="00692200"/>
    <w:rsid w:val="006922D4"/>
    <w:rsid w:val="006923C0"/>
    <w:rsid w:val="00692601"/>
    <w:rsid w:val="006926FD"/>
    <w:rsid w:val="0069290E"/>
    <w:rsid w:val="00692D3E"/>
    <w:rsid w:val="00693BEC"/>
    <w:rsid w:val="00693C1B"/>
    <w:rsid w:val="00693C5D"/>
    <w:rsid w:val="00694348"/>
    <w:rsid w:val="00694B31"/>
    <w:rsid w:val="00694C9A"/>
    <w:rsid w:val="00694E00"/>
    <w:rsid w:val="00694FA4"/>
    <w:rsid w:val="006952B9"/>
    <w:rsid w:val="00695593"/>
    <w:rsid w:val="006956F3"/>
    <w:rsid w:val="00695904"/>
    <w:rsid w:val="006959A1"/>
    <w:rsid w:val="00695C5F"/>
    <w:rsid w:val="006963FC"/>
    <w:rsid w:val="006964AB"/>
    <w:rsid w:val="006965CB"/>
    <w:rsid w:val="006966E4"/>
    <w:rsid w:val="00696772"/>
    <w:rsid w:val="0069691D"/>
    <w:rsid w:val="00697081"/>
    <w:rsid w:val="00697287"/>
    <w:rsid w:val="00697442"/>
    <w:rsid w:val="00697502"/>
    <w:rsid w:val="006A01CF"/>
    <w:rsid w:val="006A0542"/>
    <w:rsid w:val="006A078E"/>
    <w:rsid w:val="006A0C13"/>
    <w:rsid w:val="006A0D1C"/>
    <w:rsid w:val="006A0DC2"/>
    <w:rsid w:val="006A140F"/>
    <w:rsid w:val="006A1510"/>
    <w:rsid w:val="006A15E9"/>
    <w:rsid w:val="006A1AC3"/>
    <w:rsid w:val="006A2575"/>
    <w:rsid w:val="006A25A9"/>
    <w:rsid w:val="006A263B"/>
    <w:rsid w:val="006A26D7"/>
    <w:rsid w:val="006A275F"/>
    <w:rsid w:val="006A2DA6"/>
    <w:rsid w:val="006A316A"/>
    <w:rsid w:val="006A37BA"/>
    <w:rsid w:val="006A4074"/>
    <w:rsid w:val="006A4182"/>
    <w:rsid w:val="006A50BB"/>
    <w:rsid w:val="006A576E"/>
    <w:rsid w:val="006A5845"/>
    <w:rsid w:val="006A5C04"/>
    <w:rsid w:val="006A63C8"/>
    <w:rsid w:val="006A6430"/>
    <w:rsid w:val="006A643A"/>
    <w:rsid w:val="006A6719"/>
    <w:rsid w:val="006A6C59"/>
    <w:rsid w:val="006A6CF0"/>
    <w:rsid w:val="006A6E3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2A2C"/>
    <w:rsid w:val="006B3C60"/>
    <w:rsid w:val="006B3D43"/>
    <w:rsid w:val="006B3DF2"/>
    <w:rsid w:val="006B5620"/>
    <w:rsid w:val="006B57A9"/>
    <w:rsid w:val="006B5A64"/>
    <w:rsid w:val="006B6388"/>
    <w:rsid w:val="006B6433"/>
    <w:rsid w:val="006B6507"/>
    <w:rsid w:val="006B6529"/>
    <w:rsid w:val="006B6570"/>
    <w:rsid w:val="006B66BB"/>
    <w:rsid w:val="006B6A6E"/>
    <w:rsid w:val="006B6CE8"/>
    <w:rsid w:val="006B6E17"/>
    <w:rsid w:val="006B7387"/>
    <w:rsid w:val="006B7C1E"/>
    <w:rsid w:val="006B7F86"/>
    <w:rsid w:val="006C03F5"/>
    <w:rsid w:val="006C0536"/>
    <w:rsid w:val="006C077A"/>
    <w:rsid w:val="006C08A6"/>
    <w:rsid w:val="006C08D3"/>
    <w:rsid w:val="006C0A0A"/>
    <w:rsid w:val="006C0D94"/>
    <w:rsid w:val="006C0FED"/>
    <w:rsid w:val="006C10C8"/>
    <w:rsid w:val="006C11E7"/>
    <w:rsid w:val="006C130C"/>
    <w:rsid w:val="006C1700"/>
    <w:rsid w:val="006C18A6"/>
    <w:rsid w:val="006C1D3D"/>
    <w:rsid w:val="006C213C"/>
    <w:rsid w:val="006C2599"/>
    <w:rsid w:val="006C2796"/>
    <w:rsid w:val="006C3246"/>
    <w:rsid w:val="006C32E7"/>
    <w:rsid w:val="006C35AA"/>
    <w:rsid w:val="006C35C3"/>
    <w:rsid w:val="006C3919"/>
    <w:rsid w:val="006C3BAC"/>
    <w:rsid w:val="006C3DEE"/>
    <w:rsid w:val="006C3E73"/>
    <w:rsid w:val="006C3F74"/>
    <w:rsid w:val="006C55CE"/>
    <w:rsid w:val="006C5D20"/>
    <w:rsid w:val="006C61A2"/>
    <w:rsid w:val="006C658E"/>
    <w:rsid w:val="006C694F"/>
    <w:rsid w:val="006C6BC1"/>
    <w:rsid w:val="006C6D18"/>
    <w:rsid w:val="006C717D"/>
    <w:rsid w:val="006D0186"/>
    <w:rsid w:val="006D029D"/>
    <w:rsid w:val="006D06CD"/>
    <w:rsid w:val="006D0C6F"/>
    <w:rsid w:val="006D0FEA"/>
    <w:rsid w:val="006D1924"/>
    <w:rsid w:val="006D239B"/>
    <w:rsid w:val="006D28F4"/>
    <w:rsid w:val="006D2AEF"/>
    <w:rsid w:val="006D3265"/>
    <w:rsid w:val="006D332B"/>
    <w:rsid w:val="006D3492"/>
    <w:rsid w:val="006D367A"/>
    <w:rsid w:val="006D36D8"/>
    <w:rsid w:val="006D4242"/>
    <w:rsid w:val="006D427E"/>
    <w:rsid w:val="006D44AC"/>
    <w:rsid w:val="006D4BFF"/>
    <w:rsid w:val="006D4E74"/>
    <w:rsid w:val="006D50EE"/>
    <w:rsid w:val="006D517C"/>
    <w:rsid w:val="006D5A4A"/>
    <w:rsid w:val="006D5B61"/>
    <w:rsid w:val="006D5C82"/>
    <w:rsid w:val="006D6474"/>
    <w:rsid w:val="006D6D10"/>
    <w:rsid w:val="006D6D6A"/>
    <w:rsid w:val="006D6DF0"/>
    <w:rsid w:val="006D6FE5"/>
    <w:rsid w:val="006D700C"/>
    <w:rsid w:val="006D710E"/>
    <w:rsid w:val="006D74E8"/>
    <w:rsid w:val="006D778B"/>
    <w:rsid w:val="006D7A90"/>
    <w:rsid w:val="006D7DF7"/>
    <w:rsid w:val="006D7F01"/>
    <w:rsid w:val="006E0438"/>
    <w:rsid w:val="006E044D"/>
    <w:rsid w:val="006E106A"/>
    <w:rsid w:val="006E15CF"/>
    <w:rsid w:val="006E19D0"/>
    <w:rsid w:val="006E1E7C"/>
    <w:rsid w:val="006E1FA7"/>
    <w:rsid w:val="006E2125"/>
    <w:rsid w:val="006E22E2"/>
    <w:rsid w:val="006E2443"/>
    <w:rsid w:val="006E2DE9"/>
    <w:rsid w:val="006E32CD"/>
    <w:rsid w:val="006E484E"/>
    <w:rsid w:val="006E4C36"/>
    <w:rsid w:val="006E595B"/>
    <w:rsid w:val="006E5B32"/>
    <w:rsid w:val="006E5EEE"/>
    <w:rsid w:val="006E5F10"/>
    <w:rsid w:val="006E6170"/>
    <w:rsid w:val="006E7279"/>
    <w:rsid w:val="006E73AF"/>
    <w:rsid w:val="006E79F8"/>
    <w:rsid w:val="006E7C16"/>
    <w:rsid w:val="006E7D2D"/>
    <w:rsid w:val="006E7DD7"/>
    <w:rsid w:val="006F0922"/>
    <w:rsid w:val="006F0DE8"/>
    <w:rsid w:val="006F1838"/>
    <w:rsid w:val="006F2584"/>
    <w:rsid w:val="006F2882"/>
    <w:rsid w:val="006F33CD"/>
    <w:rsid w:val="006F380C"/>
    <w:rsid w:val="006F412F"/>
    <w:rsid w:val="006F44D4"/>
    <w:rsid w:val="006F4876"/>
    <w:rsid w:val="006F4E24"/>
    <w:rsid w:val="006F5B98"/>
    <w:rsid w:val="006F6185"/>
    <w:rsid w:val="006F620D"/>
    <w:rsid w:val="006F67D5"/>
    <w:rsid w:val="006F68BA"/>
    <w:rsid w:val="006F6A76"/>
    <w:rsid w:val="006F6C01"/>
    <w:rsid w:val="006F6D48"/>
    <w:rsid w:val="006F744D"/>
    <w:rsid w:val="006F795A"/>
    <w:rsid w:val="006F7D33"/>
    <w:rsid w:val="007000D3"/>
    <w:rsid w:val="00700316"/>
    <w:rsid w:val="0070046E"/>
    <w:rsid w:val="00700AD1"/>
    <w:rsid w:val="00700BC4"/>
    <w:rsid w:val="00700C62"/>
    <w:rsid w:val="00701230"/>
    <w:rsid w:val="00701A7B"/>
    <w:rsid w:val="00701C94"/>
    <w:rsid w:val="00702E4F"/>
    <w:rsid w:val="007031EF"/>
    <w:rsid w:val="0070396C"/>
    <w:rsid w:val="0070449F"/>
    <w:rsid w:val="0070474A"/>
    <w:rsid w:val="00705CD7"/>
    <w:rsid w:val="00705F52"/>
    <w:rsid w:val="0070724E"/>
    <w:rsid w:val="0070739D"/>
    <w:rsid w:val="00707698"/>
    <w:rsid w:val="00710421"/>
    <w:rsid w:val="00710872"/>
    <w:rsid w:val="00710B33"/>
    <w:rsid w:val="00710EAB"/>
    <w:rsid w:val="007113F1"/>
    <w:rsid w:val="00712218"/>
    <w:rsid w:val="0071241F"/>
    <w:rsid w:val="007124C0"/>
    <w:rsid w:val="00712625"/>
    <w:rsid w:val="00712632"/>
    <w:rsid w:val="00712F2C"/>
    <w:rsid w:val="0071310B"/>
    <w:rsid w:val="00713110"/>
    <w:rsid w:val="00713C4B"/>
    <w:rsid w:val="00713CF3"/>
    <w:rsid w:val="007142D5"/>
    <w:rsid w:val="00714524"/>
    <w:rsid w:val="0071457F"/>
    <w:rsid w:val="00714624"/>
    <w:rsid w:val="00714824"/>
    <w:rsid w:val="00714D02"/>
    <w:rsid w:val="00714D71"/>
    <w:rsid w:val="00714F54"/>
    <w:rsid w:val="00715A81"/>
    <w:rsid w:val="00715C05"/>
    <w:rsid w:val="0071604D"/>
    <w:rsid w:val="00716244"/>
    <w:rsid w:val="00716802"/>
    <w:rsid w:val="00716BAB"/>
    <w:rsid w:val="00716D41"/>
    <w:rsid w:val="00716F99"/>
    <w:rsid w:val="00717028"/>
    <w:rsid w:val="00717148"/>
    <w:rsid w:val="0071763E"/>
    <w:rsid w:val="007179B2"/>
    <w:rsid w:val="007200B6"/>
    <w:rsid w:val="00720875"/>
    <w:rsid w:val="0072093B"/>
    <w:rsid w:val="00720B12"/>
    <w:rsid w:val="00720F5A"/>
    <w:rsid w:val="00721271"/>
    <w:rsid w:val="0072152C"/>
    <w:rsid w:val="00721698"/>
    <w:rsid w:val="00721A29"/>
    <w:rsid w:val="00721ABD"/>
    <w:rsid w:val="00721E38"/>
    <w:rsid w:val="00721E7F"/>
    <w:rsid w:val="0072207F"/>
    <w:rsid w:val="0072313B"/>
    <w:rsid w:val="007231E8"/>
    <w:rsid w:val="00723D49"/>
    <w:rsid w:val="00723F36"/>
    <w:rsid w:val="00724A09"/>
    <w:rsid w:val="00724E35"/>
    <w:rsid w:val="00726161"/>
    <w:rsid w:val="0072617B"/>
    <w:rsid w:val="00726410"/>
    <w:rsid w:val="00726680"/>
    <w:rsid w:val="00726F35"/>
    <w:rsid w:val="00727019"/>
    <w:rsid w:val="0072712A"/>
    <w:rsid w:val="00727377"/>
    <w:rsid w:val="007273E3"/>
    <w:rsid w:val="0072792E"/>
    <w:rsid w:val="00727D03"/>
    <w:rsid w:val="0073015A"/>
    <w:rsid w:val="00730425"/>
    <w:rsid w:val="00730C39"/>
    <w:rsid w:val="00730F04"/>
    <w:rsid w:val="00731034"/>
    <w:rsid w:val="007323F4"/>
    <w:rsid w:val="00732529"/>
    <w:rsid w:val="00732756"/>
    <w:rsid w:val="0073293F"/>
    <w:rsid w:val="0073384A"/>
    <w:rsid w:val="007339FC"/>
    <w:rsid w:val="00733D9D"/>
    <w:rsid w:val="00733F66"/>
    <w:rsid w:val="00733FB9"/>
    <w:rsid w:val="00734294"/>
    <w:rsid w:val="00734D45"/>
    <w:rsid w:val="00734DF8"/>
    <w:rsid w:val="00734E44"/>
    <w:rsid w:val="00735469"/>
    <w:rsid w:val="007366ED"/>
    <w:rsid w:val="00736994"/>
    <w:rsid w:val="00736BFF"/>
    <w:rsid w:val="007372C2"/>
    <w:rsid w:val="007374AA"/>
    <w:rsid w:val="0073758A"/>
    <w:rsid w:val="007375A9"/>
    <w:rsid w:val="007376DC"/>
    <w:rsid w:val="007400E1"/>
    <w:rsid w:val="00740208"/>
    <w:rsid w:val="0074030D"/>
    <w:rsid w:val="00740640"/>
    <w:rsid w:val="0074078C"/>
    <w:rsid w:val="00740E1E"/>
    <w:rsid w:val="0074103E"/>
    <w:rsid w:val="007416FB"/>
    <w:rsid w:val="0074196D"/>
    <w:rsid w:val="00741D00"/>
    <w:rsid w:val="00741D8F"/>
    <w:rsid w:val="00741DFC"/>
    <w:rsid w:val="0074235C"/>
    <w:rsid w:val="0074241C"/>
    <w:rsid w:val="0074245D"/>
    <w:rsid w:val="00742755"/>
    <w:rsid w:val="00742D67"/>
    <w:rsid w:val="00742DC9"/>
    <w:rsid w:val="0074312D"/>
    <w:rsid w:val="00743284"/>
    <w:rsid w:val="00743B68"/>
    <w:rsid w:val="00743FBC"/>
    <w:rsid w:val="00744600"/>
    <w:rsid w:val="00744624"/>
    <w:rsid w:val="00744772"/>
    <w:rsid w:val="007447E0"/>
    <w:rsid w:val="00745148"/>
    <w:rsid w:val="00745D31"/>
    <w:rsid w:val="0074635D"/>
    <w:rsid w:val="00746E6E"/>
    <w:rsid w:val="00747248"/>
    <w:rsid w:val="00747D53"/>
    <w:rsid w:val="00747F8E"/>
    <w:rsid w:val="0075105E"/>
    <w:rsid w:val="007512A9"/>
    <w:rsid w:val="00751945"/>
    <w:rsid w:val="00752044"/>
    <w:rsid w:val="00752437"/>
    <w:rsid w:val="0075280B"/>
    <w:rsid w:val="00752A17"/>
    <w:rsid w:val="00752BFF"/>
    <w:rsid w:val="00752C59"/>
    <w:rsid w:val="00753174"/>
    <w:rsid w:val="00753329"/>
    <w:rsid w:val="007535F6"/>
    <w:rsid w:val="00753906"/>
    <w:rsid w:val="00753A29"/>
    <w:rsid w:val="00753A73"/>
    <w:rsid w:val="00753B92"/>
    <w:rsid w:val="0075405B"/>
    <w:rsid w:val="0075425D"/>
    <w:rsid w:val="00754505"/>
    <w:rsid w:val="00754818"/>
    <w:rsid w:val="00754B09"/>
    <w:rsid w:val="00754FF8"/>
    <w:rsid w:val="00755268"/>
    <w:rsid w:val="007552AC"/>
    <w:rsid w:val="00755BA6"/>
    <w:rsid w:val="00755E02"/>
    <w:rsid w:val="0075661D"/>
    <w:rsid w:val="00756A63"/>
    <w:rsid w:val="00756C42"/>
    <w:rsid w:val="00756D0B"/>
    <w:rsid w:val="00756F0B"/>
    <w:rsid w:val="0075724D"/>
    <w:rsid w:val="00757517"/>
    <w:rsid w:val="007575D9"/>
    <w:rsid w:val="00757825"/>
    <w:rsid w:val="00757AE6"/>
    <w:rsid w:val="00757BE8"/>
    <w:rsid w:val="00757C51"/>
    <w:rsid w:val="0076001E"/>
    <w:rsid w:val="007601DF"/>
    <w:rsid w:val="00760606"/>
    <w:rsid w:val="00760818"/>
    <w:rsid w:val="00760A92"/>
    <w:rsid w:val="00760F48"/>
    <w:rsid w:val="007618E2"/>
    <w:rsid w:val="00761C50"/>
    <w:rsid w:val="00761C93"/>
    <w:rsid w:val="00762320"/>
    <w:rsid w:val="007624A4"/>
    <w:rsid w:val="007628FB"/>
    <w:rsid w:val="00762AA3"/>
    <w:rsid w:val="00762E3F"/>
    <w:rsid w:val="0076314C"/>
    <w:rsid w:val="007634DE"/>
    <w:rsid w:val="00763548"/>
    <w:rsid w:val="00763B3E"/>
    <w:rsid w:val="007656E2"/>
    <w:rsid w:val="007657EA"/>
    <w:rsid w:val="00766107"/>
    <w:rsid w:val="00766B87"/>
    <w:rsid w:val="00766C00"/>
    <w:rsid w:val="00766C27"/>
    <w:rsid w:val="007671EC"/>
    <w:rsid w:val="0076727D"/>
    <w:rsid w:val="007672D7"/>
    <w:rsid w:val="0076768F"/>
    <w:rsid w:val="00767E7D"/>
    <w:rsid w:val="00767FB3"/>
    <w:rsid w:val="00770000"/>
    <w:rsid w:val="00770295"/>
    <w:rsid w:val="00770EAC"/>
    <w:rsid w:val="007717B0"/>
    <w:rsid w:val="007717DF"/>
    <w:rsid w:val="00772830"/>
    <w:rsid w:val="00772B12"/>
    <w:rsid w:val="00772F43"/>
    <w:rsid w:val="00772F9A"/>
    <w:rsid w:val="007731F7"/>
    <w:rsid w:val="007732F1"/>
    <w:rsid w:val="007733EE"/>
    <w:rsid w:val="0077340A"/>
    <w:rsid w:val="007735C2"/>
    <w:rsid w:val="0077367B"/>
    <w:rsid w:val="00774148"/>
    <w:rsid w:val="00774274"/>
    <w:rsid w:val="007747BC"/>
    <w:rsid w:val="00774987"/>
    <w:rsid w:val="00774DEB"/>
    <w:rsid w:val="00775B2F"/>
    <w:rsid w:val="00776221"/>
    <w:rsid w:val="007766D1"/>
    <w:rsid w:val="00776850"/>
    <w:rsid w:val="00776917"/>
    <w:rsid w:val="00776EF9"/>
    <w:rsid w:val="0077701B"/>
    <w:rsid w:val="0077701C"/>
    <w:rsid w:val="007773E5"/>
    <w:rsid w:val="007803E8"/>
    <w:rsid w:val="00780678"/>
    <w:rsid w:val="00780CCF"/>
    <w:rsid w:val="00781305"/>
    <w:rsid w:val="0078202A"/>
    <w:rsid w:val="0078211B"/>
    <w:rsid w:val="00782ACB"/>
    <w:rsid w:val="00783006"/>
    <w:rsid w:val="0078318D"/>
    <w:rsid w:val="007836E0"/>
    <w:rsid w:val="0078376A"/>
    <w:rsid w:val="00783947"/>
    <w:rsid w:val="00783973"/>
    <w:rsid w:val="007839F6"/>
    <w:rsid w:val="00783BA9"/>
    <w:rsid w:val="00783D4D"/>
    <w:rsid w:val="00783F4E"/>
    <w:rsid w:val="00783F8A"/>
    <w:rsid w:val="00784086"/>
    <w:rsid w:val="00784D6A"/>
    <w:rsid w:val="00785020"/>
    <w:rsid w:val="00785318"/>
    <w:rsid w:val="00785510"/>
    <w:rsid w:val="00785B1B"/>
    <w:rsid w:val="007862DC"/>
    <w:rsid w:val="007863DE"/>
    <w:rsid w:val="00786522"/>
    <w:rsid w:val="007872FF"/>
    <w:rsid w:val="00787333"/>
    <w:rsid w:val="00787EEC"/>
    <w:rsid w:val="00790A87"/>
    <w:rsid w:val="00790EC5"/>
    <w:rsid w:val="007911EE"/>
    <w:rsid w:val="0079192E"/>
    <w:rsid w:val="00791F1F"/>
    <w:rsid w:val="00792025"/>
    <w:rsid w:val="00792C82"/>
    <w:rsid w:val="00793012"/>
    <w:rsid w:val="00793065"/>
    <w:rsid w:val="00793715"/>
    <w:rsid w:val="0079374F"/>
    <w:rsid w:val="00793786"/>
    <w:rsid w:val="007937BD"/>
    <w:rsid w:val="00793BEC"/>
    <w:rsid w:val="00794303"/>
    <w:rsid w:val="00794ACE"/>
    <w:rsid w:val="0079543E"/>
    <w:rsid w:val="0079601B"/>
    <w:rsid w:val="00796387"/>
    <w:rsid w:val="00796443"/>
    <w:rsid w:val="00796872"/>
    <w:rsid w:val="00797189"/>
    <w:rsid w:val="0079786C"/>
    <w:rsid w:val="00797B92"/>
    <w:rsid w:val="00797EF3"/>
    <w:rsid w:val="007A0473"/>
    <w:rsid w:val="007A05DF"/>
    <w:rsid w:val="007A085E"/>
    <w:rsid w:val="007A10E9"/>
    <w:rsid w:val="007A125A"/>
    <w:rsid w:val="007A1E2E"/>
    <w:rsid w:val="007A2539"/>
    <w:rsid w:val="007A28B1"/>
    <w:rsid w:val="007A2949"/>
    <w:rsid w:val="007A353B"/>
    <w:rsid w:val="007A38C4"/>
    <w:rsid w:val="007A4B7D"/>
    <w:rsid w:val="007A4CF0"/>
    <w:rsid w:val="007A51DC"/>
    <w:rsid w:val="007A535C"/>
    <w:rsid w:val="007A55A1"/>
    <w:rsid w:val="007A5615"/>
    <w:rsid w:val="007A5655"/>
    <w:rsid w:val="007A572F"/>
    <w:rsid w:val="007A5ADE"/>
    <w:rsid w:val="007A5FBE"/>
    <w:rsid w:val="007A61E2"/>
    <w:rsid w:val="007A6227"/>
    <w:rsid w:val="007A642A"/>
    <w:rsid w:val="007A6CE6"/>
    <w:rsid w:val="007A75D8"/>
    <w:rsid w:val="007A7954"/>
    <w:rsid w:val="007A7B49"/>
    <w:rsid w:val="007A7EDE"/>
    <w:rsid w:val="007B0382"/>
    <w:rsid w:val="007B0709"/>
    <w:rsid w:val="007B0BF9"/>
    <w:rsid w:val="007B11AE"/>
    <w:rsid w:val="007B17B5"/>
    <w:rsid w:val="007B18BD"/>
    <w:rsid w:val="007B1CC8"/>
    <w:rsid w:val="007B2304"/>
    <w:rsid w:val="007B23B6"/>
    <w:rsid w:val="007B2B8C"/>
    <w:rsid w:val="007B3112"/>
    <w:rsid w:val="007B3255"/>
    <w:rsid w:val="007B4208"/>
    <w:rsid w:val="007B43EA"/>
    <w:rsid w:val="007B455C"/>
    <w:rsid w:val="007B4A52"/>
    <w:rsid w:val="007B4AA8"/>
    <w:rsid w:val="007B4D0A"/>
    <w:rsid w:val="007B5492"/>
    <w:rsid w:val="007B577A"/>
    <w:rsid w:val="007B6478"/>
    <w:rsid w:val="007B7051"/>
    <w:rsid w:val="007B749F"/>
    <w:rsid w:val="007B776D"/>
    <w:rsid w:val="007B778D"/>
    <w:rsid w:val="007B7C4D"/>
    <w:rsid w:val="007B7D23"/>
    <w:rsid w:val="007C0138"/>
    <w:rsid w:val="007C064C"/>
    <w:rsid w:val="007C0732"/>
    <w:rsid w:val="007C0999"/>
    <w:rsid w:val="007C0AAB"/>
    <w:rsid w:val="007C0E6F"/>
    <w:rsid w:val="007C14E4"/>
    <w:rsid w:val="007C14EA"/>
    <w:rsid w:val="007C1787"/>
    <w:rsid w:val="007C1EF9"/>
    <w:rsid w:val="007C234E"/>
    <w:rsid w:val="007C2D41"/>
    <w:rsid w:val="007C3388"/>
    <w:rsid w:val="007C33FA"/>
    <w:rsid w:val="007C3A0B"/>
    <w:rsid w:val="007C41C9"/>
    <w:rsid w:val="007C522F"/>
    <w:rsid w:val="007C561D"/>
    <w:rsid w:val="007C5B89"/>
    <w:rsid w:val="007C65A0"/>
    <w:rsid w:val="007C6AA7"/>
    <w:rsid w:val="007C6D67"/>
    <w:rsid w:val="007C6DB7"/>
    <w:rsid w:val="007C6E40"/>
    <w:rsid w:val="007C6EB9"/>
    <w:rsid w:val="007C7752"/>
    <w:rsid w:val="007D00D4"/>
    <w:rsid w:val="007D0913"/>
    <w:rsid w:val="007D10BF"/>
    <w:rsid w:val="007D1196"/>
    <w:rsid w:val="007D1299"/>
    <w:rsid w:val="007D13D8"/>
    <w:rsid w:val="007D16F1"/>
    <w:rsid w:val="007D17AB"/>
    <w:rsid w:val="007D1FB4"/>
    <w:rsid w:val="007D294B"/>
    <w:rsid w:val="007D2B59"/>
    <w:rsid w:val="007D377F"/>
    <w:rsid w:val="007D3D43"/>
    <w:rsid w:val="007D41FF"/>
    <w:rsid w:val="007D47C2"/>
    <w:rsid w:val="007D49B3"/>
    <w:rsid w:val="007D4F2B"/>
    <w:rsid w:val="007D4FF8"/>
    <w:rsid w:val="007D535B"/>
    <w:rsid w:val="007D595A"/>
    <w:rsid w:val="007D5ADD"/>
    <w:rsid w:val="007D5C8B"/>
    <w:rsid w:val="007D5EEB"/>
    <w:rsid w:val="007D6179"/>
    <w:rsid w:val="007D67A9"/>
    <w:rsid w:val="007D67FE"/>
    <w:rsid w:val="007D6C2D"/>
    <w:rsid w:val="007D6E6D"/>
    <w:rsid w:val="007D71BC"/>
    <w:rsid w:val="007D722C"/>
    <w:rsid w:val="007D7402"/>
    <w:rsid w:val="007D75AC"/>
    <w:rsid w:val="007D7816"/>
    <w:rsid w:val="007D792F"/>
    <w:rsid w:val="007D7A1C"/>
    <w:rsid w:val="007D7A2C"/>
    <w:rsid w:val="007E067C"/>
    <w:rsid w:val="007E0B0A"/>
    <w:rsid w:val="007E1AD4"/>
    <w:rsid w:val="007E1CF0"/>
    <w:rsid w:val="007E2135"/>
    <w:rsid w:val="007E27AE"/>
    <w:rsid w:val="007E2CDD"/>
    <w:rsid w:val="007E320A"/>
    <w:rsid w:val="007E3447"/>
    <w:rsid w:val="007E36AA"/>
    <w:rsid w:val="007E38B2"/>
    <w:rsid w:val="007E4541"/>
    <w:rsid w:val="007E4B02"/>
    <w:rsid w:val="007E4E72"/>
    <w:rsid w:val="007E58D9"/>
    <w:rsid w:val="007E5BCD"/>
    <w:rsid w:val="007E5D21"/>
    <w:rsid w:val="007E6237"/>
    <w:rsid w:val="007E6DE2"/>
    <w:rsid w:val="007E6EB2"/>
    <w:rsid w:val="007E6FAA"/>
    <w:rsid w:val="007E780F"/>
    <w:rsid w:val="007E798E"/>
    <w:rsid w:val="007E7A57"/>
    <w:rsid w:val="007F003C"/>
    <w:rsid w:val="007F06B4"/>
    <w:rsid w:val="007F093E"/>
    <w:rsid w:val="007F0B60"/>
    <w:rsid w:val="007F0D46"/>
    <w:rsid w:val="007F0D68"/>
    <w:rsid w:val="007F150B"/>
    <w:rsid w:val="007F1CAD"/>
    <w:rsid w:val="007F1F7D"/>
    <w:rsid w:val="007F321D"/>
    <w:rsid w:val="007F336E"/>
    <w:rsid w:val="007F35B9"/>
    <w:rsid w:val="007F3627"/>
    <w:rsid w:val="007F4059"/>
    <w:rsid w:val="007F40E8"/>
    <w:rsid w:val="007F4B6F"/>
    <w:rsid w:val="007F5308"/>
    <w:rsid w:val="007F63C6"/>
    <w:rsid w:val="007F694A"/>
    <w:rsid w:val="007F76A8"/>
    <w:rsid w:val="007F78B7"/>
    <w:rsid w:val="007F7972"/>
    <w:rsid w:val="007F7B42"/>
    <w:rsid w:val="007F7F09"/>
    <w:rsid w:val="00800320"/>
    <w:rsid w:val="008009C0"/>
    <w:rsid w:val="0080137E"/>
    <w:rsid w:val="008017BF"/>
    <w:rsid w:val="0080186E"/>
    <w:rsid w:val="00801E17"/>
    <w:rsid w:val="00802366"/>
    <w:rsid w:val="00802C4B"/>
    <w:rsid w:val="00802DC9"/>
    <w:rsid w:val="00803231"/>
    <w:rsid w:val="0080345E"/>
    <w:rsid w:val="00803B34"/>
    <w:rsid w:val="008042B0"/>
    <w:rsid w:val="008045AB"/>
    <w:rsid w:val="008047D5"/>
    <w:rsid w:val="00804F8D"/>
    <w:rsid w:val="00805855"/>
    <w:rsid w:val="00805895"/>
    <w:rsid w:val="0080650D"/>
    <w:rsid w:val="0080664F"/>
    <w:rsid w:val="00806C72"/>
    <w:rsid w:val="00806DC7"/>
    <w:rsid w:val="00806E2A"/>
    <w:rsid w:val="00807141"/>
    <w:rsid w:val="008079BC"/>
    <w:rsid w:val="00810109"/>
    <w:rsid w:val="008105A6"/>
    <w:rsid w:val="00810682"/>
    <w:rsid w:val="008107E6"/>
    <w:rsid w:val="00810E6B"/>
    <w:rsid w:val="00810FEF"/>
    <w:rsid w:val="008112F5"/>
    <w:rsid w:val="00811A76"/>
    <w:rsid w:val="00812458"/>
    <w:rsid w:val="008124CA"/>
    <w:rsid w:val="008135D2"/>
    <w:rsid w:val="00813B13"/>
    <w:rsid w:val="008140B2"/>
    <w:rsid w:val="00814180"/>
    <w:rsid w:val="00814FE8"/>
    <w:rsid w:val="0081508A"/>
    <w:rsid w:val="008151BE"/>
    <w:rsid w:val="0081535E"/>
    <w:rsid w:val="00815727"/>
    <w:rsid w:val="00815742"/>
    <w:rsid w:val="00815BD6"/>
    <w:rsid w:val="00816360"/>
    <w:rsid w:val="00816AEC"/>
    <w:rsid w:val="00816ED8"/>
    <w:rsid w:val="00817AF4"/>
    <w:rsid w:val="0082021C"/>
    <w:rsid w:val="00820945"/>
    <w:rsid w:val="00820A41"/>
    <w:rsid w:val="00820A59"/>
    <w:rsid w:val="00820CB9"/>
    <w:rsid w:val="00820D7F"/>
    <w:rsid w:val="00820DFE"/>
    <w:rsid w:val="00821A13"/>
    <w:rsid w:val="00821EFD"/>
    <w:rsid w:val="00821FA4"/>
    <w:rsid w:val="00822704"/>
    <w:rsid w:val="00822740"/>
    <w:rsid w:val="00822C65"/>
    <w:rsid w:val="00823124"/>
    <w:rsid w:val="0082364F"/>
    <w:rsid w:val="00823833"/>
    <w:rsid w:val="008243B7"/>
    <w:rsid w:val="0082455D"/>
    <w:rsid w:val="008255F2"/>
    <w:rsid w:val="00825D5B"/>
    <w:rsid w:val="00825E10"/>
    <w:rsid w:val="00826663"/>
    <w:rsid w:val="0082700E"/>
    <w:rsid w:val="00827480"/>
    <w:rsid w:val="008277C3"/>
    <w:rsid w:val="0082785C"/>
    <w:rsid w:val="0083001C"/>
    <w:rsid w:val="0083110A"/>
    <w:rsid w:val="008312F1"/>
    <w:rsid w:val="008314C9"/>
    <w:rsid w:val="00831E7C"/>
    <w:rsid w:val="00832AA5"/>
    <w:rsid w:val="00832ED1"/>
    <w:rsid w:val="008331BE"/>
    <w:rsid w:val="0083330D"/>
    <w:rsid w:val="008334CB"/>
    <w:rsid w:val="008337FB"/>
    <w:rsid w:val="0083405E"/>
    <w:rsid w:val="00834B6E"/>
    <w:rsid w:val="00834CD6"/>
    <w:rsid w:val="00835232"/>
    <w:rsid w:val="008352CA"/>
    <w:rsid w:val="00837233"/>
    <w:rsid w:val="008372ED"/>
    <w:rsid w:val="0084098A"/>
    <w:rsid w:val="00840A02"/>
    <w:rsid w:val="00840D79"/>
    <w:rsid w:val="00841298"/>
    <w:rsid w:val="0084133D"/>
    <w:rsid w:val="0084138C"/>
    <w:rsid w:val="0084139F"/>
    <w:rsid w:val="008419EC"/>
    <w:rsid w:val="00841E38"/>
    <w:rsid w:val="008426D7"/>
    <w:rsid w:val="00842A16"/>
    <w:rsid w:val="00842F37"/>
    <w:rsid w:val="00842F7F"/>
    <w:rsid w:val="0084331E"/>
    <w:rsid w:val="00843760"/>
    <w:rsid w:val="008439A5"/>
    <w:rsid w:val="00844AD4"/>
    <w:rsid w:val="008451BE"/>
    <w:rsid w:val="00845605"/>
    <w:rsid w:val="00845B0E"/>
    <w:rsid w:val="00845EF1"/>
    <w:rsid w:val="0084640A"/>
    <w:rsid w:val="0084658E"/>
    <w:rsid w:val="008467FE"/>
    <w:rsid w:val="00846E57"/>
    <w:rsid w:val="0084739F"/>
    <w:rsid w:val="008473AD"/>
    <w:rsid w:val="008473BE"/>
    <w:rsid w:val="00847422"/>
    <w:rsid w:val="00847A7F"/>
    <w:rsid w:val="0085112C"/>
    <w:rsid w:val="00851437"/>
    <w:rsid w:val="00851DEA"/>
    <w:rsid w:val="008524B8"/>
    <w:rsid w:val="00852EC5"/>
    <w:rsid w:val="00852FA0"/>
    <w:rsid w:val="0085311A"/>
    <w:rsid w:val="00853623"/>
    <w:rsid w:val="008536E5"/>
    <w:rsid w:val="008543E6"/>
    <w:rsid w:val="008554A5"/>
    <w:rsid w:val="008554FB"/>
    <w:rsid w:val="008559D1"/>
    <w:rsid w:val="00855ACC"/>
    <w:rsid w:val="00855D77"/>
    <w:rsid w:val="008565AD"/>
    <w:rsid w:val="00856702"/>
    <w:rsid w:val="008570C7"/>
    <w:rsid w:val="0085735E"/>
    <w:rsid w:val="008574A6"/>
    <w:rsid w:val="00857798"/>
    <w:rsid w:val="008577DF"/>
    <w:rsid w:val="00857917"/>
    <w:rsid w:val="00857AFA"/>
    <w:rsid w:val="00857B31"/>
    <w:rsid w:val="00857F6F"/>
    <w:rsid w:val="00860DEB"/>
    <w:rsid w:val="00861551"/>
    <w:rsid w:val="0086160E"/>
    <w:rsid w:val="00861620"/>
    <w:rsid w:val="00861CF3"/>
    <w:rsid w:val="00861EA7"/>
    <w:rsid w:val="0086213E"/>
    <w:rsid w:val="00862781"/>
    <w:rsid w:val="008629F1"/>
    <w:rsid w:val="00862B5F"/>
    <w:rsid w:val="008630DD"/>
    <w:rsid w:val="0086342F"/>
    <w:rsid w:val="00863A17"/>
    <w:rsid w:val="00863B32"/>
    <w:rsid w:val="0086415C"/>
    <w:rsid w:val="0086439B"/>
    <w:rsid w:val="008644A0"/>
    <w:rsid w:val="00864626"/>
    <w:rsid w:val="00864803"/>
    <w:rsid w:val="00864C42"/>
    <w:rsid w:val="00865496"/>
    <w:rsid w:val="00865695"/>
    <w:rsid w:val="008664D2"/>
    <w:rsid w:val="0086692F"/>
    <w:rsid w:val="00866BB5"/>
    <w:rsid w:val="00866D44"/>
    <w:rsid w:val="00866F85"/>
    <w:rsid w:val="00867619"/>
    <w:rsid w:val="00867903"/>
    <w:rsid w:val="008700C1"/>
    <w:rsid w:val="0087011F"/>
    <w:rsid w:val="00870A5E"/>
    <w:rsid w:val="0087101E"/>
    <w:rsid w:val="008715BF"/>
    <w:rsid w:val="008716D3"/>
    <w:rsid w:val="00871F52"/>
    <w:rsid w:val="00872C46"/>
    <w:rsid w:val="00872ED8"/>
    <w:rsid w:val="00873028"/>
    <w:rsid w:val="00873141"/>
    <w:rsid w:val="0087330C"/>
    <w:rsid w:val="00873658"/>
    <w:rsid w:val="0087479B"/>
    <w:rsid w:val="00874971"/>
    <w:rsid w:val="00874AD9"/>
    <w:rsid w:val="00875026"/>
    <w:rsid w:val="008753DB"/>
    <w:rsid w:val="00875EF2"/>
    <w:rsid w:val="008761F7"/>
    <w:rsid w:val="008763A0"/>
    <w:rsid w:val="0087713C"/>
    <w:rsid w:val="0087783D"/>
    <w:rsid w:val="00877F99"/>
    <w:rsid w:val="00880321"/>
    <w:rsid w:val="00880460"/>
    <w:rsid w:val="00880BC8"/>
    <w:rsid w:val="00880C4D"/>
    <w:rsid w:val="00881708"/>
    <w:rsid w:val="00882861"/>
    <w:rsid w:val="00882981"/>
    <w:rsid w:val="00882EAC"/>
    <w:rsid w:val="008842AD"/>
    <w:rsid w:val="008849F7"/>
    <w:rsid w:val="00884B46"/>
    <w:rsid w:val="008853AE"/>
    <w:rsid w:val="00886363"/>
    <w:rsid w:val="00887157"/>
    <w:rsid w:val="00887D71"/>
    <w:rsid w:val="00890322"/>
    <w:rsid w:val="008907A0"/>
    <w:rsid w:val="0089099A"/>
    <w:rsid w:val="00890B74"/>
    <w:rsid w:val="00890DA9"/>
    <w:rsid w:val="008910E2"/>
    <w:rsid w:val="0089171C"/>
    <w:rsid w:val="00891E77"/>
    <w:rsid w:val="008920E6"/>
    <w:rsid w:val="00892315"/>
    <w:rsid w:val="008925BC"/>
    <w:rsid w:val="00892741"/>
    <w:rsid w:val="0089285E"/>
    <w:rsid w:val="00892E6F"/>
    <w:rsid w:val="008934E4"/>
    <w:rsid w:val="008935B4"/>
    <w:rsid w:val="00893A0A"/>
    <w:rsid w:val="00893A4D"/>
    <w:rsid w:val="00893ADB"/>
    <w:rsid w:val="00893C3B"/>
    <w:rsid w:val="00893DAA"/>
    <w:rsid w:val="00893F88"/>
    <w:rsid w:val="008945F2"/>
    <w:rsid w:val="00894A02"/>
    <w:rsid w:val="00894F21"/>
    <w:rsid w:val="00896690"/>
    <w:rsid w:val="0089683A"/>
    <w:rsid w:val="00896D14"/>
    <w:rsid w:val="00896E22"/>
    <w:rsid w:val="00897202"/>
    <w:rsid w:val="008977B1"/>
    <w:rsid w:val="008979C5"/>
    <w:rsid w:val="008A02D2"/>
    <w:rsid w:val="008A045F"/>
    <w:rsid w:val="008A0BE6"/>
    <w:rsid w:val="008A13BF"/>
    <w:rsid w:val="008A1718"/>
    <w:rsid w:val="008A18E8"/>
    <w:rsid w:val="008A198C"/>
    <w:rsid w:val="008A1AF3"/>
    <w:rsid w:val="008A1DF5"/>
    <w:rsid w:val="008A2DB2"/>
    <w:rsid w:val="008A2F9E"/>
    <w:rsid w:val="008A36E8"/>
    <w:rsid w:val="008A3AFC"/>
    <w:rsid w:val="008A40EC"/>
    <w:rsid w:val="008A449E"/>
    <w:rsid w:val="008A45D7"/>
    <w:rsid w:val="008A48A0"/>
    <w:rsid w:val="008A4928"/>
    <w:rsid w:val="008A4E4C"/>
    <w:rsid w:val="008A511C"/>
    <w:rsid w:val="008A543D"/>
    <w:rsid w:val="008A71A5"/>
    <w:rsid w:val="008A72AD"/>
    <w:rsid w:val="008A744D"/>
    <w:rsid w:val="008A7932"/>
    <w:rsid w:val="008B03C7"/>
    <w:rsid w:val="008B06F2"/>
    <w:rsid w:val="008B0898"/>
    <w:rsid w:val="008B0924"/>
    <w:rsid w:val="008B099D"/>
    <w:rsid w:val="008B0D8E"/>
    <w:rsid w:val="008B1F9F"/>
    <w:rsid w:val="008B23F3"/>
    <w:rsid w:val="008B26AD"/>
    <w:rsid w:val="008B28D7"/>
    <w:rsid w:val="008B2E0E"/>
    <w:rsid w:val="008B2FCF"/>
    <w:rsid w:val="008B30E4"/>
    <w:rsid w:val="008B341F"/>
    <w:rsid w:val="008B44F4"/>
    <w:rsid w:val="008B5853"/>
    <w:rsid w:val="008B5B09"/>
    <w:rsid w:val="008B5CF4"/>
    <w:rsid w:val="008B5D29"/>
    <w:rsid w:val="008B5EED"/>
    <w:rsid w:val="008B649A"/>
    <w:rsid w:val="008B6AF8"/>
    <w:rsid w:val="008B6D87"/>
    <w:rsid w:val="008B7313"/>
    <w:rsid w:val="008B7602"/>
    <w:rsid w:val="008B7ED2"/>
    <w:rsid w:val="008C0032"/>
    <w:rsid w:val="008C0058"/>
    <w:rsid w:val="008C02E1"/>
    <w:rsid w:val="008C05BB"/>
    <w:rsid w:val="008C071D"/>
    <w:rsid w:val="008C0BA8"/>
    <w:rsid w:val="008C18C3"/>
    <w:rsid w:val="008C1AE6"/>
    <w:rsid w:val="008C1B85"/>
    <w:rsid w:val="008C205B"/>
    <w:rsid w:val="008C2460"/>
    <w:rsid w:val="008C25F8"/>
    <w:rsid w:val="008C26D8"/>
    <w:rsid w:val="008C2919"/>
    <w:rsid w:val="008C3259"/>
    <w:rsid w:val="008C36FF"/>
    <w:rsid w:val="008C3C9E"/>
    <w:rsid w:val="008C3F11"/>
    <w:rsid w:val="008C3FD4"/>
    <w:rsid w:val="008C40C9"/>
    <w:rsid w:val="008C4297"/>
    <w:rsid w:val="008C4459"/>
    <w:rsid w:val="008C4563"/>
    <w:rsid w:val="008C46CC"/>
    <w:rsid w:val="008C4E57"/>
    <w:rsid w:val="008C5408"/>
    <w:rsid w:val="008C58FB"/>
    <w:rsid w:val="008C66C6"/>
    <w:rsid w:val="008C7076"/>
    <w:rsid w:val="008C727A"/>
    <w:rsid w:val="008C72B9"/>
    <w:rsid w:val="008C73B9"/>
    <w:rsid w:val="008C7A26"/>
    <w:rsid w:val="008C7A5E"/>
    <w:rsid w:val="008D054E"/>
    <w:rsid w:val="008D06DF"/>
    <w:rsid w:val="008D0C0D"/>
    <w:rsid w:val="008D11A7"/>
    <w:rsid w:val="008D1845"/>
    <w:rsid w:val="008D1E27"/>
    <w:rsid w:val="008D2A4B"/>
    <w:rsid w:val="008D2BF7"/>
    <w:rsid w:val="008D2DE6"/>
    <w:rsid w:val="008D3E0C"/>
    <w:rsid w:val="008D41C1"/>
    <w:rsid w:val="008D49DA"/>
    <w:rsid w:val="008D5013"/>
    <w:rsid w:val="008D559B"/>
    <w:rsid w:val="008D6181"/>
    <w:rsid w:val="008D6312"/>
    <w:rsid w:val="008D65E0"/>
    <w:rsid w:val="008D7211"/>
    <w:rsid w:val="008D7697"/>
    <w:rsid w:val="008D76DC"/>
    <w:rsid w:val="008D7BCC"/>
    <w:rsid w:val="008E0190"/>
    <w:rsid w:val="008E0704"/>
    <w:rsid w:val="008E0960"/>
    <w:rsid w:val="008E0DD0"/>
    <w:rsid w:val="008E1379"/>
    <w:rsid w:val="008E13F9"/>
    <w:rsid w:val="008E171B"/>
    <w:rsid w:val="008E23A0"/>
    <w:rsid w:val="008E2602"/>
    <w:rsid w:val="008E29E0"/>
    <w:rsid w:val="008E2A62"/>
    <w:rsid w:val="008E301D"/>
    <w:rsid w:val="008E3121"/>
    <w:rsid w:val="008E3795"/>
    <w:rsid w:val="008E3942"/>
    <w:rsid w:val="008E3A84"/>
    <w:rsid w:val="008E3A88"/>
    <w:rsid w:val="008E3C63"/>
    <w:rsid w:val="008E3EE1"/>
    <w:rsid w:val="008E416C"/>
    <w:rsid w:val="008E4326"/>
    <w:rsid w:val="008E4592"/>
    <w:rsid w:val="008E45E5"/>
    <w:rsid w:val="008E468E"/>
    <w:rsid w:val="008E476A"/>
    <w:rsid w:val="008E4BB1"/>
    <w:rsid w:val="008E4D7B"/>
    <w:rsid w:val="008E51A3"/>
    <w:rsid w:val="008E590B"/>
    <w:rsid w:val="008E64EA"/>
    <w:rsid w:val="008E6645"/>
    <w:rsid w:val="008E7521"/>
    <w:rsid w:val="008E76AA"/>
    <w:rsid w:val="008E7BC3"/>
    <w:rsid w:val="008F0655"/>
    <w:rsid w:val="008F1073"/>
    <w:rsid w:val="008F1C1A"/>
    <w:rsid w:val="008F1F0D"/>
    <w:rsid w:val="008F20F0"/>
    <w:rsid w:val="008F25C6"/>
    <w:rsid w:val="008F2A71"/>
    <w:rsid w:val="008F3298"/>
    <w:rsid w:val="008F3BF1"/>
    <w:rsid w:val="008F4548"/>
    <w:rsid w:val="008F485A"/>
    <w:rsid w:val="008F4D21"/>
    <w:rsid w:val="008F4DFC"/>
    <w:rsid w:val="008F5000"/>
    <w:rsid w:val="008F519E"/>
    <w:rsid w:val="008F5879"/>
    <w:rsid w:val="008F5DBB"/>
    <w:rsid w:val="008F5F12"/>
    <w:rsid w:val="008F643D"/>
    <w:rsid w:val="008F6773"/>
    <w:rsid w:val="008F6C59"/>
    <w:rsid w:val="008F73EF"/>
    <w:rsid w:val="008F7DF2"/>
    <w:rsid w:val="008F7E25"/>
    <w:rsid w:val="00900479"/>
    <w:rsid w:val="00900734"/>
    <w:rsid w:val="00900950"/>
    <w:rsid w:val="00900CFF"/>
    <w:rsid w:val="00900DA8"/>
    <w:rsid w:val="00901C87"/>
    <w:rsid w:val="00901EE9"/>
    <w:rsid w:val="0090242D"/>
    <w:rsid w:val="00902449"/>
    <w:rsid w:val="009027B1"/>
    <w:rsid w:val="009029A8"/>
    <w:rsid w:val="009029C1"/>
    <w:rsid w:val="00902B5E"/>
    <w:rsid w:val="00902CBB"/>
    <w:rsid w:val="00903271"/>
    <w:rsid w:val="00903596"/>
    <w:rsid w:val="009038E8"/>
    <w:rsid w:val="00903BDC"/>
    <w:rsid w:val="00903D85"/>
    <w:rsid w:val="0090462B"/>
    <w:rsid w:val="009047BB"/>
    <w:rsid w:val="0090491D"/>
    <w:rsid w:val="009049F7"/>
    <w:rsid w:val="009051ED"/>
    <w:rsid w:val="00905E41"/>
    <w:rsid w:val="00905F45"/>
    <w:rsid w:val="00906C32"/>
    <w:rsid w:val="00906C8B"/>
    <w:rsid w:val="009070DC"/>
    <w:rsid w:val="0090722B"/>
    <w:rsid w:val="0090743B"/>
    <w:rsid w:val="009077FF"/>
    <w:rsid w:val="00907BBC"/>
    <w:rsid w:val="00907C2C"/>
    <w:rsid w:val="00907D7C"/>
    <w:rsid w:val="00910865"/>
    <w:rsid w:val="0091086A"/>
    <w:rsid w:val="00910CD8"/>
    <w:rsid w:val="00910E7F"/>
    <w:rsid w:val="009112B0"/>
    <w:rsid w:val="009116BB"/>
    <w:rsid w:val="00911D94"/>
    <w:rsid w:val="00912104"/>
    <w:rsid w:val="0091335F"/>
    <w:rsid w:val="0091369D"/>
    <w:rsid w:val="00913948"/>
    <w:rsid w:val="00913B08"/>
    <w:rsid w:val="0091408C"/>
    <w:rsid w:val="00914363"/>
    <w:rsid w:val="00914F60"/>
    <w:rsid w:val="009152CD"/>
    <w:rsid w:val="0091563F"/>
    <w:rsid w:val="00915D0D"/>
    <w:rsid w:val="00916010"/>
    <w:rsid w:val="00916586"/>
    <w:rsid w:val="00917936"/>
    <w:rsid w:val="00917A98"/>
    <w:rsid w:val="00917B4D"/>
    <w:rsid w:val="00920183"/>
    <w:rsid w:val="00920579"/>
    <w:rsid w:val="009205A3"/>
    <w:rsid w:val="009205CD"/>
    <w:rsid w:val="0092065B"/>
    <w:rsid w:val="00920716"/>
    <w:rsid w:val="00920DCF"/>
    <w:rsid w:val="0092152A"/>
    <w:rsid w:val="009217A0"/>
    <w:rsid w:val="00921DDE"/>
    <w:rsid w:val="009227C0"/>
    <w:rsid w:val="00922C3F"/>
    <w:rsid w:val="00922C45"/>
    <w:rsid w:val="00922D3B"/>
    <w:rsid w:val="00923988"/>
    <w:rsid w:val="00923A2C"/>
    <w:rsid w:val="00923C6C"/>
    <w:rsid w:val="00924596"/>
    <w:rsid w:val="00924A02"/>
    <w:rsid w:val="00924D7F"/>
    <w:rsid w:val="00924EC4"/>
    <w:rsid w:val="00925373"/>
    <w:rsid w:val="009254C4"/>
    <w:rsid w:val="009254E2"/>
    <w:rsid w:val="009255A2"/>
    <w:rsid w:val="009255A8"/>
    <w:rsid w:val="0092568C"/>
    <w:rsid w:val="00925D46"/>
    <w:rsid w:val="0092760E"/>
    <w:rsid w:val="00927D99"/>
    <w:rsid w:val="00927E6B"/>
    <w:rsid w:val="00930992"/>
    <w:rsid w:val="00930B08"/>
    <w:rsid w:val="00931041"/>
    <w:rsid w:val="00931062"/>
    <w:rsid w:val="009314E3"/>
    <w:rsid w:val="00931509"/>
    <w:rsid w:val="00931711"/>
    <w:rsid w:val="009317FF"/>
    <w:rsid w:val="0093211A"/>
    <w:rsid w:val="009325BA"/>
    <w:rsid w:val="00932C6E"/>
    <w:rsid w:val="00932F8D"/>
    <w:rsid w:val="009331C6"/>
    <w:rsid w:val="0093351A"/>
    <w:rsid w:val="009336C2"/>
    <w:rsid w:val="00933804"/>
    <w:rsid w:val="00933812"/>
    <w:rsid w:val="00934334"/>
    <w:rsid w:val="00934375"/>
    <w:rsid w:val="009345D2"/>
    <w:rsid w:val="009346CE"/>
    <w:rsid w:val="00934717"/>
    <w:rsid w:val="00934E00"/>
    <w:rsid w:val="009351C8"/>
    <w:rsid w:val="009352A8"/>
    <w:rsid w:val="00935A34"/>
    <w:rsid w:val="00935F06"/>
    <w:rsid w:val="00936392"/>
    <w:rsid w:val="00936D22"/>
    <w:rsid w:val="00937198"/>
    <w:rsid w:val="009374F9"/>
    <w:rsid w:val="009378AE"/>
    <w:rsid w:val="009378DA"/>
    <w:rsid w:val="00937A96"/>
    <w:rsid w:val="009402B9"/>
    <w:rsid w:val="009405A9"/>
    <w:rsid w:val="009408F9"/>
    <w:rsid w:val="00940E84"/>
    <w:rsid w:val="00940FE8"/>
    <w:rsid w:val="00941119"/>
    <w:rsid w:val="00941ED9"/>
    <w:rsid w:val="00941FE3"/>
    <w:rsid w:val="0094212A"/>
    <w:rsid w:val="00942F11"/>
    <w:rsid w:val="009432EA"/>
    <w:rsid w:val="00943659"/>
    <w:rsid w:val="00943991"/>
    <w:rsid w:val="009439F6"/>
    <w:rsid w:val="00943CF9"/>
    <w:rsid w:val="00944AC6"/>
    <w:rsid w:val="00944C2B"/>
    <w:rsid w:val="00944F90"/>
    <w:rsid w:val="0094528A"/>
    <w:rsid w:val="00945B04"/>
    <w:rsid w:val="0094606F"/>
    <w:rsid w:val="00946983"/>
    <w:rsid w:val="009478FB"/>
    <w:rsid w:val="0094796B"/>
    <w:rsid w:val="00947A61"/>
    <w:rsid w:val="00947E04"/>
    <w:rsid w:val="009503F3"/>
    <w:rsid w:val="009506CE"/>
    <w:rsid w:val="00950827"/>
    <w:rsid w:val="00950C16"/>
    <w:rsid w:val="00951E05"/>
    <w:rsid w:val="00951F00"/>
    <w:rsid w:val="00952073"/>
    <w:rsid w:val="00952518"/>
    <w:rsid w:val="009526DE"/>
    <w:rsid w:val="00952C33"/>
    <w:rsid w:val="00952DE8"/>
    <w:rsid w:val="009530EB"/>
    <w:rsid w:val="00953625"/>
    <w:rsid w:val="0095376E"/>
    <w:rsid w:val="0095388C"/>
    <w:rsid w:val="0095438B"/>
    <w:rsid w:val="009547B1"/>
    <w:rsid w:val="00954CD4"/>
    <w:rsid w:val="00955340"/>
    <w:rsid w:val="00955763"/>
    <w:rsid w:val="00955F1A"/>
    <w:rsid w:val="00956421"/>
    <w:rsid w:val="009574ED"/>
    <w:rsid w:val="00957651"/>
    <w:rsid w:val="009576EB"/>
    <w:rsid w:val="0095798E"/>
    <w:rsid w:val="00957F1F"/>
    <w:rsid w:val="0096046F"/>
    <w:rsid w:val="009608C5"/>
    <w:rsid w:val="00960C31"/>
    <w:rsid w:val="00961520"/>
    <w:rsid w:val="00961760"/>
    <w:rsid w:val="00962074"/>
    <w:rsid w:val="009622DB"/>
    <w:rsid w:val="009624FC"/>
    <w:rsid w:val="0096294F"/>
    <w:rsid w:val="009630B4"/>
    <w:rsid w:val="00963B1C"/>
    <w:rsid w:val="009641CA"/>
    <w:rsid w:val="00964287"/>
    <w:rsid w:val="0096436D"/>
    <w:rsid w:val="0096440A"/>
    <w:rsid w:val="0096447D"/>
    <w:rsid w:val="00964507"/>
    <w:rsid w:val="00964578"/>
    <w:rsid w:val="00965DC6"/>
    <w:rsid w:val="00965FC5"/>
    <w:rsid w:val="0096646E"/>
    <w:rsid w:val="0096651D"/>
    <w:rsid w:val="00966959"/>
    <w:rsid w:val="009669F0"/>
    <w:rsid w:val="00966B26"/>
    <w:rsid w:val="00966BE3"/>
    <w:rsid w:val="00966D74"/>
    <w:rsid w:val="00966EFE"/>
    <w:rsid w:val="00967B9B"/>
    <w:rsid w:val="00967CDA"/>
    <w:rsid w:val="0097081C"/>
    <w:rsid w:val="00970FCD"/>
    <w:rsid w:val="00971296"/>
    <w:rsid w:val="0097129E"/>
    <w:rsid w:val="009718DE"/>
    <w:rsid w:val="00971D7C"/>
    <w:rsid w:val="00971D93"/>
    <w:rsid w:val="00971E83"/>
    <w:rsid w:val="00972540"/>
    <w:rsid w:val="009728C0"/>
    <w:rsid w:val="00972BD2"/>
    <w:rsid w:val="0097325F"/>
    <w:rsid w:val="00973268"/>
    <w:rsid w:val="00973479"/>
    <w:rsid w:val="00973626"/>
    <w:rsid w:val="00973DDB"/>
    <w:rsid w:val="00973F15"/>
    <w:rsid w:val="0097401F"/>
    <w:rsid w:val="00974259"/>
    <w:rsid w:val="0097465D"/>
    <w:rsid w:val="00974B30"/>
    <w:rsid w:val="00974C60"/>
    <w:rsid w:val="0097584E"/>
    <w:rsid w:val="009763FA"/>
    <w:rsid w:val="00976472"/>
    <w:rsid w:val="009767A0"/>
    <w:rsid w:val="00976D07"/>
    <w:rsid w:val="0097703A"/>
    <w:rsid w:val="00977274"/>
    <w:rsid w:val="0097754B"/>
    <w:rsid w:val="00980438"/>
    <w:rsid w:val="009805A0"/>
    <w:rsid w:val="009809DF"/>
    <w:rsid w:val="00980C5F"/>
    <w:rsid w:val="00980D83"/>
    <w:rsid w:val="00980EAA"/>
    <w:rsid w:val="00980F3B"/>
    <w:rsid w:val="00981276"/>
    <w:rsid w:val="0098166F"/>
    <w:rsid w:val="00981AB5"/>
    <w:rsid w:val="00981E7B"/>
    <w:rsid w:val="00981F03"/>
    <w:rsid w:val="00982113"/>
    <w:rsid w:val="0098262C"/>
    <w:rsid w:val="0098286F"/>
    <w:rsid w:val="00982982"/>
    <w:rsid w:val="00982C55"/>
    <w:rsid w:val="00982CE0"/>
    <w:rsid w:val="00983030"/>
    <w:rsid w:val="00983D53"/>
    <w:rsid w:val="00984A97"/>
    <w:rsid w:val="00985051"/>
    <w:rsid w:val="009852A0"/>
    <w:rsid w:val="00985A3D"/>
    <w:rsid w:val="009860ED"/>
    <w:rsid w:val="00986626"/>
    <w:rsid w:val="009866E5"/>
    <w:rsid w:val="009871FD"/>
    <w:rsid w:val="009875DF"/>
    <w:rsid w:val="00987645"/>
    <w:rsid w:val="00987822"/>
    <w:rsid w:val="00987B5C"/>
    <w:rsid w:val="00987BEA"/>
    <w:rsid w:val="00987C2A"/>
    <w:rsid w:val="0099058A"/>
    <w:rsid w:val="009905C4"/>
    <w:rsid w:val="00991A0A"/>
    <w:rsid w:val="009926C9"/>
    <w:rsid w:val="00992C9E"/>
    <w:rsid w:val="009935B6"/>
    <w:rsid w:val="009935BF"/>
    <w:rsid w:val="00993B64"/>
    <w:rsid w:val="0099430E"/>
    <w:rsid w:val="0099460C"/>
    <w:rsid w:val="00994818"/>
    <w:rsid w:val="0099509D"/>
    <w:rsid w:val="0099524B"/>
    <w:rsid w:val="009957C2"/>
    <w:rsid w:val="009963DF"/>
    <w:rsid w:val="009966EC"/>
    <w:rsid w:val="00996848"/>
    <w:rsid w:val="009968E1"/>
    <w:rsid w:val="009968E2"/>
    <w:rsid w:val="00996C05"/>
    <w:rsid w:val="00996D11"/>
    <w:rsid w:val="009974F8"/>
    <w:rsid w:val="00997727"/>
    <w:rsid w:val="00997801"/>
    <w:rsid w:val="0099795C"/>
    <w:rsid w:val="00997B10"/>
    <w:rsid w:val="009A0663"/>
    <w:rsid w:val="009A09A1"/>
    <w:rsid w:val="009A0A37"/>
    <w:rsid w:val="009A0FC7"/>
    <w:rsid w:val="009A1263"/>
    <w:rsid w:val="009A12DF"/>
    <w:rsid w:val="009A16B2"/>
    <w:rsid w:val="009A1942"/>
    <w:rsid w:val="009A2040"/>
    <w:rsid w:val="009A21F1"/>
    <w:rsid w:val="009A256A"/>
    <w:rsid w:val="009A2587"/>
    <w:rsid w:val="009A2A83"/>
    <w:rsid w:val="009A2C61"/>
    <w:rsid w:val="009A370A"/>
    <w:rsid w:val="009A39AD"/>
    <w:rsid w:val="009A3CEA"/>
    <w:rsid w:val="009A3E66"/>
    <w:rsid w:val="009A4C66"/>
    <w:rsid w:val="009A50C4"/>
    <w:rsid w:val="009A54D0"/>
    <w:rsid w:val="009A5CE9"/>
    <w:rsid w:val="009A63BB"/>
    <w:rsid w:val="009A69B3"/>
    <w:rsid w:val="009A6F6E"/>
    <w:rsid w:val="009A73B0"/>
    <w:rsid w:val="009B08EF"/>
    <w:rsid w:val="009B0FAB"/>
    <w:rsid w:val="009B12C1"/>
    <w:rsid w:val="009B1394"/>
    <w:rsid w:val="009B14C3"/>
    <w:rsid w:val="009B181F"/>
    <w:rsid w:val="009B231C"/>
    <w:rsid w:val="009B3792"/>
    <w:rsid w:val="009B3AA8"/>
    <w:rsid w:val="009B4120"/>
    <w:rsid w:val="009B41A3"/>
    <w:rsid w:val="009B4837"/>
    <w:rsid w:val="009B48AA"/>
    <w:rsid w:val="009B4C4C"/>
    <w:rsid w:val="009B4DB4"/>
    <w:rsid w:val="009B4DB7"/>
    <w:rsid w:val="009B4E5C"/>
    <w:rsid w:val="009B5AB5"/>
    <w:rsid w:val="009B614F"/>
    <w:rsid w:val="009B6592"/>
    <w:rsid w:val="009B6D3E"/>
    <w:rsid w:val="009B700E"/>
    <w:rsid w:val="009B731A"/>
    <w:rsid w:val="009B737F"/>
    <w:rsid w:val="009B74F2"/>
    <w:rsid w:val="009B7850"/>
    <w:rsid w:val="009B78C7"/>
    <w:rsid w:val="009B78E2"/>
    <w:rsid w:val="009B7A32"/>
    <w:rsid w:val="009B7CCA"/>
    <w:rsid w:val="009C05C7"/>
    <w:rsid w:val="009C0738"/>
    <w:rsid w:val="009C09B4"/>
    <w:rsid w:val="009C0B45"/>
    <w:rsid w:val="009C1297"/>
    <w:rsid w:val="009C1442"/>
    <w:rsid w:val="009C1477"/>
    <w:rsid w:val="009C1521"/>
    <w:rsid w:val="009C154A"/>
    <w:rsid w:val="009C1758"/>
    <w:rsid w:val="009C1C9F"/>
    <w:rsid w:val="009C1EFA"/>
    <w:rsid w:val="009C1F9E"/>
    <w:rsid w:val="009C1FD2"/>
    <w:rsid w:val="009C203B"/>
    <w:rsid w:val="009C2150"/>
    <w:rsid w:val="009C2867"/>
    <w:rsid w:val="009C3260"/>
    <w:rsid w:val="009C39DA"/>
    <w:rsid w:val="009C4992"/>
    <w:rsid w:val="009C5F0C"/>
    <w:rsid w:val="009C5F80"/>
    <w:rsid w:val="009C638B"/>
    <w:rsid w:val="009C6415"/>
    <w:rsid w:val="009C64B1"/>
    <w:rsid w:val="009C6F7A"/>
    <w:rsid w:val="009C70A7"/>
    <w:rsid w:val="009C72BA"/>
    <w:rsid w:val="009C72EB"/>
    <w:rsid w:val="009C764C"/>
    <w:rsid w:val="009C7AE7"/>
    <w:rsid w:val="009C7BD5"/>
    <w:rsid w:val="009C7E59"/>
    <w:rsid w:val="009D11C4"/>
    <w:rsid w:val="009D1438"/>
    <w:rsid w:val="009D1B43"/>
    <w:rsid w:val="009D21B9"/>
    <w:rsid w:val="009D269B"/>
    <w:rsid w:val="009D3108"/>
    <w:rsid w:val="009D3173"/>
    <w:rsid w:val="009D3E7F"/>
    <w:rsid w:val="009D3FF4"/>
    <w:rsid w:val="009D4233"/>
    <w:rsid w:val="009D430A"/>
    <w:rsid w:val="009D463E"/>
    <w:rsid w:val="009D48C7"/>
    <w:rsid w:val="009D4E55"/>
    <w:rsid w:val="009D5D98"/>
    <w:rsid w:val="009D5ED7"/>
    <w:rsid w:val="009D6002"/>
    <w:rsid w:val="009D613B"/>
    <w:rsid w:val="009D6717"/>
    <w:rsid w:val="009D6793"/>
    <w:rsid w:val="009D69EC"/>
    <w:rsid w:val="009D6E2D"/>
    <w:rsid w:val="009D771F"/>
    <w:rsid w:val="009D782B"/>
    <w:rsid w:val="009D7AFC"/>
    <w:rsid w:val="009D7CA5"/>
    <w:rsid w:val="009E0525"/>
    <w:rsid w:val="009E0A6D"/>
    <w:rsid w:val="009E0CDC"/>
    <w:rsid w:val="009E0F46"/>
    <w:rsid w:val="009E1200"/>
    <w:rsid w:val="009E1F0D"/>
    <w:rsid w:val="009E231E"/>
    <w:rsid w:val="009E2464"/>
    <w:rsid w:val="009E2A62"/>
    <w:rsid w:val="009E351B"/>
    <w:rsid w:val="009E38DA"/>
    <w:rsid w:val="009E3C27"/>
    <w:rsid w:val="009E3CF6"/>
    <w:rsid w:val="009E3FF5"/>
    <w:rsid w:val="009E5459"/>
    <w:rsid w:val="009E551C"/>
    <w:rsid w:val="009E59A2"/>
    <w:rsid w:val="009E5A48"/>
    <w:rsid w:val="009E5C0C"/>
    <w:rsid w:val="009E6131"/>
    <w:rsid w:val="009E66BC"/>
    <w:rsid w:val="009E6C3C"/>
    <w:rsid w:val="009E6CDD"/>
    <w:rsid w:val="009E6F0C"/>
    <w:rsid w:val="009E6F13"/>
    <w:rsid w:val="009E7150"/>
    <w:rsid w:val="009E7247"/>
    <w:rsid w:val="009E7CA8"/>
    <w:rsid w:val="009E7D57"/>
    <w:rsid w:val="009F006C"/>
    <w:rsid w:val="009F0631"/>
    <w:rsid w:val="009F06F7"/>
    <w:rsid w:val="009F08E5"/>
    <w:rsid w:val="009F0947"/>
    <w:rsid w:val="009F0B14"/>
    <w:rsid w:val="009F1378"/>
    <w:rsid w:val="009F1422"/>
    <w:rsid w:val="009F17CF"/>
    <w:rsid w:val="009F1AAE"/>
    <w:rsid w:val="009F27B0"/>
    <w:rsid w:val="009F27C7"/>
    <w:rsid w:val="009F39EC"/>
    <w:rsid w:val="009F3C98"/>
    <w:rsid w:val="009F3F3A"/>
    <w:rsid w:val="009F4B25"/>
    <w:rsid w:val="009F4D75"/>
    <w:rsid w:val="009F4E81"/>
    <w:rsid w:val="009F50F9"/>
    <w:rsid w:val="009F54B4"/>
    <w:rsid w:val="009F56D5"/>
    <w:rsid w:val="009F5D0D"/>
    <w:rsid w:val="009F60A7"/>
    <w:rsid w:val="009F6187"/>
    <w:rsid w:val="009F622B"/>
    <w:rsid w:val="009F67F7"/>
    <w:rsid w:val="009F71B1"/>
    <w:rsid w:val="009F7344"/>
    <w:rsid w:val="009F74D1"/>
    <w:rsid w:val="009F7927"/>
    <w:rsid w:val="009F7AB1"/>
    <w:rsid w:val="00A00872"/>
    <w:rsid w:val="00A009F9"/>
    <w:rsid w:val="00A00D63"/>
    <w:rsid w:val="00A00E45"/>
    <w:rsid w:val="00A01A63"/>
    <w:rsid w:val="00A02339"/>
    <w:rsid w:val="00A02550"/>
    <w:rsid w:val="00A02719"/>
    <w:rsid w:val="00A02A1F"/>
    <w:rsid w:val="00A02A9C"/>
    <w:rsid w:val="00A0305F"/>
    <w:rsid w:val="00A03851"/>
    <w:rsid w:val="00A048BC"/>
    <w:rsid w:val="00A04962"/>
    <w:rsid w:val="00A04AA9"/>
    <w:rsid w:val="00A04D38"/>
    <w:rsid w:val="00A050F6"/>
    <w:rsid w:val="00A0537E"/>
    <w:rsid w:val="00A05748"/>
    <w:rsid w:val="00A05F45"/>
    <w:rsid w:val="00A0760B"/>
    <w:rsid w:val="00A07A56"/>
    <w:rsid w:val="00A10B05"/>
    <w:rsid w:val="00A10C70"/>
    <w:rsid w:val="00A10DC0"/>
    <w:rsid w:val="00A11037"/>
    <w:rsid w:val="00A1103C"/>
    <w:rsid w:val="00A111E8"/>
    <w:rsid w:val="00A1125C"/>
    <w:rsid w:val="00A11A63"/>
    <w:rsid w:val="00A11D7D"/>
    <w:rsid w:val="00A12526"/>
    <w:rsid w:val="00A1268E"/>
    <w:rsid w:val="00A128B6"/>
    <w:rsid w:val="00A12C07"/>
    <w:rsid w:val="00A12C52"/>
    <w:rsid w:val="00A12E51"/>
    <w:rsid w:val="00A12FA7"/>
    <w:rsid w:val="00A13094"/>
    <w:rsid w:val="00A130AA"/>
    <w:rsid w:val="00A13697"/>
    <w:rsid w:val="00A13F4A"/>
    <w:rsid w:val="00A14137"/>
    <w:rsid w:val="00A141EE"/>
    <w:rsid w:val="00A14711"/>
    <w:rsid w:val="00A14771"/>
    <w:rsid w:val="00A14C8F"/>
    <w:rsid w:val="00A1559F"/>
    <w:rsid w:val="00A157EB"/>
    <w:rsid w:val="00A16BB5"/>
    <w:rsid w:val="00A17737"/>
    <w:rsid w:val="00A1792F"/>
    <w:rsid w:val="00A200E5"/>
    <w:rsid w:val="00A21A2D"/>
    <w:rsid w:val="00A21F72"/>
    <w:rsid w:val="00A22196"/>
    <w:rsid w:val="00A2225A"/>
    <w:rsid w:val="00A2245E"/>
    <w:rsid w:val="00A22462"/>
    <w:rsid w:val="00A2246A"/>
    <w:rsid w:val="00A228F3"/>
    <w:rsid w:val="00A22FFA"/>
    <w:rsid w:val="00A23B75"/>
    <w:rsid w:val="00A23CDE"/>
    <w:rsid w:val="00A24A51"/>
    <w:rsid w:val="00A25051"/>
    <w:rsid w:val="00A265DC"/>
    <w:rsid w:val="00A2716D"/>
    <w:rsid w:val="00A272C3"/>
    <w:rsid w:val="00A273F2"/>
    <w:rsid w:val="00A277AE"/>
    <w:rsid w:val="00A277FE"/>
    <w:rsid w:val="00A27A20"/>
    <w:rsid w:val="00A3028E"/>
    <w:rsid w:val="00A304D8"/>
    <w:rsid w:val="00A306D5"/>
    <w:rsid w:val="00A30899"/>
    <w:rsid w:val="00A30B4E"/>
    <w:rsid w:val="00A30C5C"/>
    <w:rsid w:val="00A30CB9"/>
    <w:rsid w:val="00A30ECB"/>
    <w:rsid w:val="00A311BD"/>
    <w:rsid w:val="00A313AE"/>
    <w:rsid w:val="00A31647"/>
    <w:rsid w:val="00A31A2E"/>
    <w:rsid w:val="00A31FCB"/>
    <w:rsid w:val="00A324AB"/>
    <w:rsid w:val="00A325FB"/>
    <w:rsid w:val="00A326BB"/>
    <w:rsid w:val="00A32CE4"/>
    <w:rsid w:val="00A32DCA"/>
    <w:rsid w:val="00A32FCC"/>
    <w:rsid w:val="00A33604"/>
    <w:rsid w:val="00A34069"/>
    <w:rsid w:val="00A3424A"/>
    <w:rsid w:val="00A343D6"/>
    <w:rsid w:val="00A3461E"/>
    <w:rsid w:val="00A35442"/>
    <w:rsid w:val="00A35E18"/>
    <w:rsid w:val="00A3686D"/>
    <w:rsid w:val="00A36A51"/>
    <w:rsid w:val="00A370B8"/>
    <w:rsid w:val="00A37962"/>
    <w:rsid w:val="00A37C55"/>
    <w:rsid w:val="00A37D3F"/>
    <w:rsid w:val="00A37D6E"/>
    <w:rsid w:val="00A401B1"/>
    <w:rsid w:val="00A40AB9"/>
    <w:rsid w:val="00A40CB8"/>
    <w:rsid w:val="00A41152"/>
    <w:rsid w:val="00A4141A"/>
    <w:rsid w:val="00A4160D"/>
    <w:rsid w:val="00A41B44"/>
    <w:rsid w:val="00A41DE7"/>
    <w:rsid w:val="00A4209E"/>
    <w:rsid w:val="00A425EE"/>
    <w:rsid w:val="00A4289C"/>
    <w:rsid w:val="00A43C2F"/>
    <w:rsid w:val="00A4426F"/>
    <w:rsid w:val="00A443DA"/>
    <w:rsid w:val="00A445EB"/>
    <w:rsid w:val="00A44AEF"/>
    <w:rsid w:val="00A44AF5"/>
    <w:rsid w:val="00A44C28"/>
    <w:rsid w:val="00A4520B"/>
    <w:rsid w:val="00A455D3"/>
    <w:rsid w:val="00A45942"/>
    <w:rsid w:val="00A45F45"/>
    <w:rsid w:val="00A46193"/>
    <w:rsid w:val="00A463CF"/>
    <w:rsid w:val="00A468C5"/>
    <w:rsid w:val="00A46955"/>
    <w:rsid w:val="00A46C13"/>
    <w:rsid w:val="00A47033"/>
    <w:rsid w:val="00A4726E"/>
    <w:rsid w:val="00A47635"/>
    <w:rsid w:val="00A4791A"/>
    <w:rsid w:val="00A47BA6"/>
    <w:rsid w:val="00A47BF3"/>
    <w:rsid w:val="00A5074C"/>
    <w:rsid w:val="00A507AD"/>
    <w:rsid w:val="00A509C8"/>
    <w:rsid w:val="00A50D05"/>
    <w:rsid w:val="00A50D31"/>
    <w:rsid w:val="00A5118B"/>
    <w:rsid w:val="00A5210A"/>
    <w:rsid w:val="00A524E2"/>
    <w:rsid w:val="00A5394D"/>
    <w:rsid w:val="00A53EA3"/>
    <w:rsid w:val="00A54042"/>
    <w:rsid w:val="00A541CD"/>
    <w:rsid w:val="00A5468A"/>
    <w:rsid w:val="00A557EA"/>
    <w:rsid w:val="00A557FB"/>
    <w:rsid w:val="00A559AB"/>
    <w:rsid w:val="00A55C39"/>
    <w:rsid w:val="00A55E97"/>
    <w:rsid w:val="00A55EC4"/>
    <w:rsid w:val="00A56275"/>
    <w:rsid w:val="00A56B96"/>
    <w:rsid w:val="00A57338"/>
    <w:rsid w:val="00A57E31"/>
    <w:rsid w:val="00A57E82"/>
    <w:rsid w:val="00A60946"/>
    <w:rsid w:val="00A60CDA"/>
    <w:rsid w:val="00A618F6"/>
    <w:rsid w:val="00A61BE7"/>
    <w:rsid w:val="00A61E7D"/>
    <w:rsid w:val="00A625EE"/>
    <w:rsid w:val="00A6275C"/>
    <w:rsid w:val="00A629D5"/>
    <w:rsid w:val="00A62C81"/>
    <w:rsid w:val="00A630B3"/>
    <w:rsid w:val="00A63592"/>
    <w:rsid w:val="00A635E9"/>
    <w:rsid w:val="00A63708"/>
    <w:rsid w:val="00A6379A"/>
    <w:rsid w:val="00A638FC"/>
    <w:rsid w:val="00A63CD2"/>
    <w:rsid w:val="00A63D28"/>
    <w:rsid w:val="00A63E2B"/>
    <w:rsid w:val="00A65877"/>
    <w:rsid w:val="00A65924"/>
    <w:rsid w:val="00A65EEF"/>
    <w:rsid w:val="00A660A6"/>
    <w:rsid w:val="00A661B7"/>
    <w:rsid w:val="00A664E0"/>
    <w:rsid w:val="00A6664F"/>
    <w:rsid w:val="00A6686C"/>
    <w:rsid w:val="00A6686E"/>
    <w:rsid w:val="00A66C78"/>
    <w:rsid w:val="00A66CBC"/>
    <w:rsid w:val="00A6702E"/>
    <w:rsid w:val="00A67106"/>
    <w:rsid w:val="00A6720E"/>
    <w:rsid w:val="00A708E9"/>
    <w:rsid w:val="00A70D7E"/>
    <w:rsid w:val="00A71A48"/>
    <w:rsid w:val="00A72231"/>
    <w:rsid w:val="00A7237A"/>
    <w:rsid w:val="00A725C8"/>
    <w:rsid w:val="00A72B6B"/>
    <w:rsid w:val="00A72F50"/>
    <w:rsid w:val="00A7342F"/>
    <w:rsid w:val="00A7343B"/>
    <w:rsid w:val="00A73D86"/>
    <w:rsid w:val="00A742EF"/>
    <w:rsid w:val="00A742FA"/>
    <w:rsid w:val="00A7491E"/>
    <w:rsid w:val="00A749A1"/>
    <w:rsid w:val="00A74A9E"/>
    <w:rsid w:val="00A74CB1"/>
    <w:rsid w:val="00A74E5B"/>
    <w:rsid w:val="00A75457"/>
    <w:rsid w:val="00A75D35"/>
    <w:rsid w:val="00A76557"/>
    <w:rsid w:val="00A767CB"/>
    <w:rsid w:val="00A76D5B"/>
    <w:rsid w:val="00A77280"/>
    <w:rsid w:val="00A7784F"/>
    <w:rsid w:val="00A77C4D"/>
    <w:rsid w:val="00A80197"/>
    <w:rsid w:val="00A80A66"/>
    <w:rsid w:val="00A80BEF"/>
    <w:rsid w:val="00A80D42"/>
    <w:rsid w:val="00A810FF"/>
    <w:rsid w:val="00A813E1"/>
    <w:rsid w:val="00A81C7C"/>
    <w:rsid w:val="00A81E10"/>
    <w:rsid w:val="00A81F23"/>
    <w:rsid w:val="00A825C2"/>
    <w:rsid w:val="00A826CD"/>
    <w:rsid w:val="00A82953"/>
    <w:rsid w:val="00A82DE3"/>
    <w:rsid w:val="00A835B7"/>
    <w:rsid w:val="00A839A7"/>
    <w:rsid w:val="00A83AD8"/>
    <w:rsid w:val="00A83EB6"/>
    <w:rsid w:val="00A84003"/>
    <w:rsid w:val="00A841E9"/>
    <w:rsid w:val="00A84D0D"/>
    <w:rsid w:val="00A85238"/>
    <w:rsid w:val="00A856FE"/>
    <w:rsid w:val="00A858DC"/>
    <w:rsid w:val="00A862F0"/>
    <w:rsid w:val="00A86A7D"/>
    <w:rsid w:val="00A86F96"/>
    <w:rsid w:val="00A875E8"/>
    <w:rsid w:val="00A87895"/>
    <w:rsid w:val="00A87F15"/>
    <w:rsid w:val="00A87F3A"/>
    <w:rsid w:val="00A907F1"/>
    <w:rsid w:val="00A909F7"/>
    <w:rsid w:val="00A90A95"/>
    <w:rsid w:val="00A90CCE"/>
    <w:rsid w:val="00A915C7"/>
    <w:rsid w:val="00A918BF"/>
    <w:rsid w:val="00A91C7F"/>
    <w:rsid w:val="00A91EEB"/>
    <w:rsid w:val="00A9224D"/>
    <w:rsid w:val="00A92796"/>
    <w:rsid w:val="00A928CD"/>
    <w:rsid w:val="00A928FC"/>
    <w:rsid w:val="00A92DE6"/>
    <w:rsid w:val="00A93067"/>
    <w:rsid w:val="00A93838"/>
    <w:rsid w:val="00A93D83"/>
    <w:rsid w:val="00A93D9F"/>
    <w:rsid w:val="00A94A62"/>
    <w:rsid w:val="00A9501D"/>
    <w:rsid w:val="00A955EA"/>
    <w:rsid w:val="00A95747"/>
    <w:rsid w:val="00A9644E"/>
    <w:rsid w:val="00A975D7"/>
    <w:rsid w:val="00A979BC"/>
    <w:rsid w:val="00A97C5A"/>
    <w:rsid w:val="00AA17B4"/>
    <w:rsid w:val="00AA1B8A"/>
    <w:rsid w:val="00AA1EDB"/>
    <w:rsid w:val="00AA1F78"/>
    <w:rsid w:val="00AA25B4"/>
    <w:rsid w:val="00AA2D1E"/>
    <w:rsid w:val="00AA2F94"/>
    <w:rsid w:val="00AA31E9"/>
    <w:rsid w:val="00AA4909"/>
    <w:rsid w:val="00AA4A04"/>
    <w:rsid w:val="00AA5523"/>
    <w:rsid w:val="00AA55E6"/>
    <w:rsid w:val="00AA5B22"/>
    <w:rsid w:val="00AA6451"/>
    <w:rsid w:val="00AA65CD"/>
    <w:rsid w:val="00AA6BD8"/>
    <w:rsid w:val="00AA746A"/>
    <w:rsid w:val="00AA773E"/>
    <w:rsid w:val="00AA793B"/>
    <w:rsid w:val="00AB015B"/>
    <w:rsid w:val="00AB03DF"/>
    <w:rsid w:val="00AB0B27"/>
    <w:rsid w:val="00AB0D1F"/>
    <w:rsid w:val="00AB0E42"/>
    <w:rsid w:val="00AB0E65"/>
    <w:rsid w:val="00AB0F4F"/>
    <w:rsid w:val="00AB1473"/>
    <w:rsid w:val="00AB1F71"/>
    <w:rsid w:val="00AB265F"/>
    <w:rsid w:val="00AB3A74"/>
    <w:rsid w:val="00AB4385"/>
    <w:rsid w:val="00AB489B"/>
    <w:rsid w:val="00AB48BB"/>
    <w:rsid w:val="00AB505C"/>
    <w:rsid w:val="00AB51B5"/>
    <w:rsid w:val="00AB594D"/>
    <w:rsid w:val="00AB5A37"/>
    <w:rsid w:val="00AB6039"/>
    <w:rsid w:val="00AB6154"/>
    <w:rsid w:val="00AB64EB"/>
    <w:rsid w:val="00AB7256"/>
    <w:rsid w:val="00AB7261"/>
    <w:rsid w:val="00AB7C6D"/>
    <w:rsid w:val="00AB7FB6"/>
    <w:rsid w:val="00AC0648"/>
    <w:rsid w:val="00AC06AC"/>
    <w:rsid w:val="00AC0E35"/>
    <w:rsid w:val="00AC0F8B"/>
    <w:rsid w:val="00AC0FA3"/>
    <w:rsid w:val="00AC101C"/>
    <w:rsid w:val="00AC178D"/>
    <w:rsid w:val="00AC23F8"/>
    <w:rsid w:val="00AC24C4"/>
    <w:rsid w:val="00AC253B"/>
    <w:rsid w:val="00AC2A31"/>
    <w:rsid w:val="00AC2E3B"/>
    <w:rsid w:val="00AC2FE0"/>
    <w:rsid w:val="00AC321D"/>
    <w:rsid w:val="00AC34C0"/>
    <w:rsid w:val="00AC34D3"/>
    <w:rsid w:val="00AC387E"/>
    <w:rsid w:val="00AC3D48"/>
    <w:rsid w:val="00AC45B4"/>
    <w:rsid w:val="00AC550D"/>
    <w:rsid w:val="00AC59F9"/>
    <w:rsid w:val="00AC5B4C"/>
    <w:rsid w:val="00AC65D8"/>
    <w:rsid w:val="00AC68AF"/>
    <w:rsid w:val="00AC69E2"/>
    <w:rsid w:val="00AC6BC9"/>
    <w:rsid w:val="00AC77E9"/>
    <w:rsid w:val="00AC7A9C"/>
    <w:rsid w:val="00AC7C69"/>
    <w:rsid w:val="00AD0438"/>
    <w:rsid w:val="00AD06A3"/>
    <w:rsid w:val="00AD0C1A"/>
    <w:rsid w:val="00AD0D69"/>
    <w:rsid w:val="00AD0FDD"/>
    <w:rsid w:val="00AD11D1"/>
    <w:rsid w:val="00AD1706"/>
    <w:rsid w:val="00AD1E14"/>
    <w:rsid w:val="00AD2D19"/>
    <w:rsid w:val="00AD322C"/>
    <w:rsid w:val="00AD35AD"/>
    <w:rsid w:val="00AD3612"/>
    <w:rsid w:val="00AD38D7"/>
    <w:rsid w:val="00AD434E"/>
    <w:rsid w:val="00AD4B4B"/>
    <w:rsid w:val="00AD4CD5"/>
    <w:rsid w:val="00AD5179"/>
    <w:rsid w:val="00AD5ABD"/>
    <w:rsid w:val="00AD70E4"/>
    <w:rsid w:val="00AD7188"/>
    <w:rsid w:val="00AD7F01"/>
    <w:rsid w:val="00AD7F73"/>
    <w:rsid w:val="00AE023F"/>
    <w:rsid w:val="00AE0298"/>
    <w:rsid w:val="00AE0600"/>
    <w:rsid w:val="00AE08C1"/>
    <w:rsid w:val="00AE0D5C"/>
    <w:rsid w:val="00AE137D"/>
    <w:rsid w:val="00AE17E7"/>
    <w:rsid w:val="00AE189D"/>
    <w:rsid w:val="00AE19E0"/>
    <w:rsid w:val="00AE1A16"/>
    <w:rsid w:val="00AE1A21"/>
    <w:rsid w:val="00AE1A2B"/>
    <w:rsid w:val="00AE1D86"/>
    <w:rsid w:val="00AE2949"/>
    <w:rsid w:val="00AE329C"/>
    <w:rsid w:val="00AE3D32"/>
    <w:rsid w:val="00AE46AD"/>
    <w:rsid w:val="00AE46B1"/>
    <w:rsid w:val="00AE4AEC"/>
    <w:rsid w:val="00AE55A4"/>
    <w:rsid w:val="00AE5880"/>
    <w:rsid w:val="00AE618C"/>
    <w:rsid w:val="00AE6943"/>
    <w:rsid w:val="00AE6C9C"/>
    <w:rsid w:val="00AE7974"/>
    <w:rsid w:val="00AF092A"/>
    <w:rsid w:val="00AF14E7"/>
    <w:rsid w:val="00AF1832"/>
    <w:rsid w:val="00AF2595"/>
    <w:rsid w:val="00AF2709"/>
    <w:rsid w:val="00AF298F"/>
    <w:rsid w:val="00AF2B1B"/>
    <w:rsid w:val="00AF3B78"/>
    <w:rsid w:val="00AF4921"/>
    <w:rsid w:val="00AF4DB9"/>
    <w:rsid w:val="00AF4F85"/>
    <w:rsid w:val="00AF51B2"/>
    <w:rsid w:val="00AF5481"/>
    <w:rsid w:val="00AF5AE7"/>
    <w:rsid w:val="00AF5AFA"/>
    <w:rsid w:val="00AF622B"/>
    <w:rsid w:val="00AF68F3"/>
    <w:rsid w:val="00AF6A9B"/>
    <w:rsid w:val="00AF6D34"/>
    <w:rsid w:val="00B00453"/>
    <w:rsid w:val="00B00854"/>
    <w:rsid w:val="00B009EA"/>
    <w:rsid w:val="00B00C70"/>
    <w:rsid w:val="00B018AC"/>
    <w:rsid w:val="00B02541"/>
    <w:rsid w:val="00B0276A"/>
    <w:rsid w:val="00B02E8C"/>
    <w:rsid w:val="00B0374B"/>
    <w:rsid w:val="00B038F0"/>
    <w:rsid w:val="00B03977"/>
    <w:rsid w:val="00B03E5C"/>
    <w:rsid w:val="00B03F40"/>
    <w:rsid w:val="00B0437C"/>
    <w:rsid w:val="00B045BE"/>
    <w:rsid w:val="00B048D4"/>
    <w:rsid w:val="00B04DB6"/>
    <w:rsid w:val="00B05532"/>
    <w:rsid w:val="00B05753"/>
    <w:rsid w:val="00B058E5"/>
    <w:rsid w:val="00B075D0"/>
    <w:rsid w:val="00B07605"/>
    <w:rsid w:val="00B0796A"/>
    <w:rsid w:val="00B07C60"/>
    <w:rsid w:val="00B07C9C"/>
    <w:rsid w:val="00B10078"/>
    <w:rsid w:val="00B106EE"/>
    <w:rsid w:val="00B108D7"/>
    <w:rsid w:val="00B11170"/>
    <w:rsid w:val="00B111B1"/>
    <w:rsid w:val="00B11FFB"/>
    <w:rsid w:val="00B12D35"/>
    <w:rsid w:val="00B1329A"/>
    <w:rsid w:val="00B132A4"/>
    <w:rsid w:val="00B1387E"/>
    <w:rsid w:val="00B13CD5"/>
    <w:rsid w:val="00B14362"/>
    <w:rsid w:val="00B143FB"/>
    <w:rsid w:val="00B14965"/>
    <w:rsid w:val="00B1501B"/>
    <w:rsid w:val="00B15388"/>
    <w:rsid w:val="00B153E9"/>
    <w:rsid w:val="00B15AAE"/>
    <w:rsid w:val="00B165C9"/>
    <w:rsid w:val="00B16671"/>
    <w:rsid w:val="00B16BFB"/>
    <w:rsid w:val="00B172EA"/>
    <w:rsid w:val="00B176B7"/>
    <w:rsid w:val="00B20465"/>
    <w:rsid w:val="00B20865"/>
    <w:rsid w:val="00B20973"/>
    <w:rsid w:val="00B20B45"/>
    <w:rsid w:val="00B2165B"/>
    <w:rsid w:val="00B21A37"/>
    <w:rsid w:val="00B21A92"/>
    <w:rsid w:val="00B21D1B"/>
    <w:rsid w:val="00B222B5"/>
    <w:rsid w:val="00B22547"/>
    <w:rsid w:val="00B22703"/>
    <w:rsid w:val="00B22803"/>
    <w:rsid w:val="00B23154"/>
    <w:rsid w:val="00B23211"/>
    <w:rsid w:val="00B2336B"/>
    <w:rsid w:val="00B2342E"/>
    <w:rsid w:val="00B2398E"/>
    <w:rsid w:val="00B23D7C"/>
    <w:rsid w:val="00B23E57"/>
    <w:rsid w:val="00B2411B"/>
    <w:rsid w:val="00B24287"/>
    <w:rsid w:val="00B24464"/>
    <w:rsid w:val="00B2485E"/>
    <w:rsid w:val="00B24CA9"/>
    <w:rsid w:val="00B24F83"/>
    <w:rsid w:val="00B25173"/>
    <w:rsid w:val="00B252B1"/>
    <w:rsid w:val="00B25961"/>
    <w:rsid w:val="00B25D8E"/>
    <w:rsid w:val="00B25EBE"/>
    <w:rsid w:val="00B2628B"/>
    <w:rsid w:val="00B26AF5"/>
    <w:rsid w:val="00B27A10"/>
    <w:rsid w:val="00B27C57"/>
    <w:rsid w:val="00B27C62"/>
    <w:rsid w:val="00B27E16"/>
    <w:rsid w:val="00B27FFE"/>
    <w:rsid w:val="00B30296"/>
    <w:rsid w:val="00B309E9"/>
    <w:rsid w:val="00B31463"/>
    <w:rsid w:val="00B3167C"/>
    <w:rsid w:val="00B316D5"/>
    <w:rsid w:val="00B31849"/>
    <w:rsid w:val="00B3186A"/>
    <w:rsid w:val="00B31945"/>
    <w:rsid w:val="00B31AA9"/>
    <w:rsid w:val="00B31C6D"/>
    <w:rsid w:val="00B32632"/>
    <w:rsid w:val="00B32A1F"/>
    <w:rsid w:val="00B32B51"/>
    <w:rsid w:val="00B32E77"/>
    <w:rsid w:val="00B32EDB"/>
    <w:rsid w:val="00B33039"/>
    <w:rsid w:val="00B3384F"/>
    <w:rsid w:val="00B33AE1"/>
    <w:rsid w:val="00B34539"/>
    <w:rsid w:val="00B34DEA"/>
    <w:rsid w:val="00B35859"/>
    <w:rsid w:val="00B35A14"/>
    <w:rsid w:val="00B36258"/>
    <w:rsid w:val="00B362C6"/>
    <w:rsid w:val="00B37476"/>
    <w:rsid w:val="00B40030"/>
    <w:rsid w:val="00B40498"/>
    <w:rsid w:val="00B404B5"/>
    <w:rsid w:val="00B40512"/>
    <w:rsid w:val="00B409D3"/>
    <w:rsid w:val="00B40A54"/>
    <w:rsid w:val="00B4148C"/>
    <w:rsid w:val="00B41726"/>
    <w:rsid w:val="00B4179C"/>
    <w:rsid w:val="00B41E99"/>
    <w:rsid w:val="00B42BBD"/>
    <w:rsid w:val="00B4330A"/>
    <w:rsid w:val="00B436CA"/>
    <w:rsid w:val="00B43894"/>
    <w:rsid w:val="00B439A1"/>
    <w:rsid w:val="00B43C16"/>
    <w:rsid w:val="00B445C3"/>
    <w:rsid w:val="00B4478B"/>
    <w:rsid w:val="00B448D1"/>
    <w:rsid w:val="00B44D64"/>
    <w:rsid w:val="00B4535C"/>
    <w:rsid w:val="00B455FA"/>
    <w:rsid w:val="00B456F0"/>
    <w:rsid w:val="00B45750"/>
    <w:rsid w:val="00B45928"/>
    <w:rsid w:val="00B45AB1"/>
    <w:rsid w:val="00B45F1E"/>
    <w:rsid w:val="00B46BCD"/>
    <w:rsid w:val="00B46CE8"/>
    <w:rsid w:val="00B46D13"/>
    <w:rsid w:val="00B4710E"/>
    <w:rsid w:val="00B47133"/>
    <w:rsid w:val="00B4751B"/>
    <w:rsid w:val="00B476B7"/>
    <w:rsid w:val="00B47F04"/>
    <w:rsid w:val="00B50D9D"/>
    <w:rsid w:val="00B511BF"/>
    <w:rsid w:val="00B511ED"/>
    <w:rsid w:val="00B51286"/>
    <w:rsid w:val="00B512B6"/>
    <w:rsid w:val="00B5155A"/>
    <w:rsid w:val="00B51568"/>
    <w:rsid w:val="00B519CD"/>
    <w:rsid w:val="00B51B1D"/>
    <w:rsid w:val="00B5272D"/>
    <w:rsid w:val="00B52BE3"/>
    <w:rsid w:val="00B53F09"/>
    <w:rsid w:val="00B54976"/>
    <w:rsid w:val="00B54C80"/>
    <w:rsid w:val="00B54DDB"/>
    <w:rsid w:val="00B55097"/>
    <w:rsid w:val="00B551AB"/>
    <w:rsid w:val="00B554D2"/>
    <w:rsid w:val="00B55F65"/>
    <w:rsid w:val="00B56C7C"/>
    <w:rsid w:val="00B573B7"/>
    <w:rsid w:val="00B6065F"/>
    <w:rsid w:val="00B60B6B"/>
    <w:rsid w:val="00B62028"/>
    <w:rsid w:val="00B62079"/>
    <w:rsid w:val="00B62A41"/>
    <w:rsid w:val="00B630B3"/>
    <w:rsid w:val="00B63655"/>
    <w:rsid w:val="00B63A43"/>
    <w:rsid w:val="00B63DF3"/>
    <w:rsid w:val="00B648D0"/>
    <w:rsid w:val="00B64C9E"/>
    <w:rsid w:val="00B65A40"/>
    <w:rsid w:val="00B65E49"/>
    <w:rsid w:val="00B65E4F"/>
    <w:rsid w:val="00B66513"/>
    <w:rsid w:val="00B66D4D"/>
    <w:rsid w:val="00B66E63"/>
    <w:rsid w:val="00B671F2"/>
    <w:rsid w:val="00B672B6"/>
    <w:rsid w:val="00B67438"/>
    <w:rsid w:val="00B7019D"/>
    <w:rsid w:val="00B701CF"/>
    <w:rsid w:val="00B70281"/>
    <w:rsid w:val="00B7043F"/>
    <w:rsid w:val="00B7058E"/>
    <w:rsid w:val="00B70DF2"/>
    <w:rsid w:val="00B711CB"/>
    <w:rsid w:val="00B71485"/>
    <w:rsid w:val="00B71698"/>
    <w:rsid w:val="00B7193F"/>
    <w:rsid w:val="00B719A2"/>
    <w:rsid w:val="00B719B2"/>
    <w:rsid w:val="00B7262B"/>
    <w:rsid w:val="00B726D7"/>
    <w:rsid w:val="00B7293F"/>
    <w:rsid w:val="00B7297E"/>
    <w:rsid w:val="00B72A5B"/>
    <w:rsid w:val="00B72BCD"/>
    <w:rsid w:val="00B73292"/>
    <w:rsid w:val="00B73A55"/>
    <w:rsid w:val="00B73A73"/>
    <w:rsid w:val="00B73EF4"/>
    <w:rsid w:val="00B73F6B"/>
    <w:rsid w:val="00B749BC"/>
    <w:rsid w:val="00B74E38"/>
    <w:rsid w:val="00B75453"/>
    <w:rsid w:val="00B75463"/>
    <w:rsid w:val="00B75774"/>
    <w:rsid w:val="00B75B7E"/>
    <w:rsid w:val="00B75EDA"/>
    <w:rsid w:val="00B75F2A"/>
    <w:rsid w:val="00B76223"/>
    <w:rsid w:val="00B76730"/>
    <w:rsid w:val="00B76CCF"/>
    <w:rsid w:val="00B77308"/>
    <w:rsid w:val="00B7736C"/>
    <w:rsid w:val="00B77719"/>
    <w:rsid w:val="00B7788A"/>
    <w:rsid w:val="00B77DD2"/>
    <w:rsid w:val="00B80108"/>
    <w:rsid w:val="00B80660"/>
    <w:rsid w:val="00B80C7A"/>
    <w:rsid w:val="00B80EC0"/>
    <w:rsid w:val="00B81C35"/>
    <w:rsid w:val="00B81ED8"/>
    <w:rsid w:val="00B81F1C"/>
    <w:rsid w:val="00B821C4"/>
    <w:rsid w:val="00B821F3"/>
    <w:rsid w:val="00B82565"/>
    <w:rsid w:val="00B82604"/>
    <w:rsid w:val="00B82A92"/>
    <w:rsid w:val="00B838D2"/>
    <w:rsid w:val="00B839A2"/>
    <w:rsid w:val="00B83A0B"/>
    <w:rsid w:val="00B83CCA"/>
    <w:rsid w:val="00B8423C"/>
    <w:rsid w:val="00B843C1"/>
    <w:rsid w:val="00B84BAE"/>
    <w:rsid w:val="00B84BD7"/>
    <w:rsid w:val="00B84C4D"/>
    <w:rsid w:val="00B84D23"/>
    <w:rsid w:val="00B84E6F"/>
    <w:rsid w:val="00B85355"/>
    <w:rsid w:val="00B8599B"/>
    <w:rsid w:val="00B862FA"/>
    <w:rsid w:val="00B87028"/>
    <w:rsid w:val="00B87AD8"/>
    <w:rsid w:val="00B87C7F"/>
    <w:rsid w:val="00B91166"/>
    <w:rsid w:val="00B91755"/>
    <w:rsid w:val="00B91DA2"/>
    <w:rsid w:val="00B91F96"/>
    <w:rsid w:val="00B92175"/>
    <w:rsid w:val="00B92806"/>
    <w:rsid w:val="00B93792"/>
    <w:rsid w:val="00B93BF3"/>
    <w:rsid w:val="00B93DE2"/>
    <w:rsid w:val="00B94221"/>
    <w:rsid w:val="00B94609"/>
    <w:rsid w:val="00B9471A"/>
    <w:rsid w:val="00B94782"/>
    <w:rsid w:val="00B9551F"/>
    <w:rsid w:val="00B95C77"/>
    <w:rsid w:val="00B96708"/>
    <w:rsid w:val="00B967DB"/>
    <w:rsid w:val="00B97BCB"/>
    <w:rsid w:val="00B97C59"/>
    <w:rsid w:val="00BA008B"/>
    <w:rsid w:val="00BA0163"/>
    <w:rsid w:val="00BA01EF"/>
    <w:rsid w:val="00BA0248"/>
    <w:rsid w:val="00BA02EB"/>
    <w:rsid w:val="00BA05D4"/>
    <w:rsid w:val="00BA1621"/>
    <w:rsid w:val="00BA16C8"/>
    <w:rsid w:val="00BA2B87"/>
    <w:rsid w:val="00BA2EB4"/>
    <w:rsid w:val="00BA429A"/>
    <w:rsid w:val="00BA49A8"/>
    <w:rsid w:val="00BA4B43"/>
    <w:rsid w:val="00BA4D39"/>
    <w:rsid w:val="00BA4EDB"/>
    <w:rsid w:val="00BA5673"/>
    <w:rsid w:val="00BA5F80"/>
    <w:rsid w:val="00BA67BB"/>
    <w:rsid w:val="00BA6FC5"/>
    <w:rsid w:val="00BA7027"/>
    <w:rsid w:val="00BB0455"/>
    <w:rsid w:val="00BB0886"/>
    <w:rsid w:val="00BB0BD2"/>
    <w:rsid w:val="00BB0C81"/>
    <w:rsid w:val="00BB0E3B"/>
    <w:rsid w:val="00BB0FAC"/>
    <w:rsid w:val="00BB0FBF"/>
    <w:rsid w:val="00BB1014"/>
    <w:rsid w:val="00BB1411"/>
    <w:rsid w:val="00BB15BE"/>
    <w:rsid w:val="00BB1716"/>
    <w:rsid w:val="00BB188B"/>
    <w:rsid w:val="00BB1E27"/>
    <w:rsid w:val="00BB1E9C"/>
    <w:rsid w:val="00BB1FC1"/>
    <w:rsid w:val="00BB259B"/>
    <w:rsid w:val="00BB2684"/>
    <w:rsid w:val="00BB2D49"/>
    <w:rsid w:val="00BB2D71"/>
    <w:rsid w:val="00BB43F8"/>
    <w:rsid w:val="00BB4C1F"/>
    <w:rsid w:val="00BB554B"/>
    <w:rsid w:val="00BB5B30"/>
    <w:rsid w:val="00BB622F"/>
    <w:rsid w:val="00BB62AC"/>
    <w:rsid w:val="00BB6370"/>
    <w:rsid w:val="00BB638A"/>
    <w:rsid w:val="00BB6A0F"/>
    <w:rsid w:val="00BB6A9B"/>
    <w:rsid w:val="00BB71E8"/>
    <w:rsid w:val="00BB732B"/>
    <w:rsid w:val="00BB7442"/>
    <w:rsid w:val="00BB797D"/>
    <w:rsid w:val="00BC0079"/>
    <w:rsid w:val="00BC016A"/>
    <w:rsid w:val="00BC1357"/>
    <w:rsid w:val="00BC1592"/>
    <w:rsid w:val="00BC16E7"/>
    <w:rsid w:val="00BC17BC"/>
    <w:rsid w:val="00BC1820"/>
    <w:rsid w:val="00BC1C1A"/>
    <w:rsid w:val="00BC1E2E"/>
    <w:rsid w:val="00BC2107"/>
    <w:rsid w:val="00BC2371"/>
    <w:rsid w:val="00BC2736"/>
    <w:rsid w:val="00BC2AF6"/>
    <w:rsid w:val="00BC2EB8"/>
    <w:rsid w:val="00BC2FD5"/>
    <w:rsid w:val="00BC30A1"/>
    <w:rsid w:val="00BC314A"/>
    <w:rsid w:val="00BC337E"/>
    <w:rsid w:val="00BC39DE"/>
    <w:rsid w:val="00BC3F60"/>
    <w:rsid w:val="00BC414D"/>
    <w:rsid w:val="00BC4791"/>
    <w:rsid w:val="00BC491D"/>
    <w:rsid w:val="00BC4945"/>
    <w:rsid w:val="00BC4A4B"/>
    <w:rsid w:val="00BC4F3B"/>
    <w:rsid w:val="00BC5021"/>
    <w:rsid w:val="00BC60FC"/>
    <w:rsid w:val="00BC61FC"/>
    <w:rsid w:val="00BC68C1"/>
    <w:rsid w:val="00BC69C1"/>
    <w:rsid w:val="00BC708F"/>
    <w:rsid w:val="00BC71B9"/>
    <w:rsid w:val="00BC7CD8"/>
    <w:rsid w:val="00BD0461"/>
    <w:rsid w:val="00BD0735"/>
    <w:rsid w:val="00BD0A49"/>
    <w:rsid w:val="00BD1070"/>
    <w:rsid w:val="00BD115E"/>
    <w:rsid w:val="00BD135B"/>
    <w:rsid w:val="00BD1462"/>
    <w:rsid w:val="00BD146E"/>
    <w:rsid w:val="00BD15A4"/>
    <w:rsid w:val="00BD18DE"/>
    <w:rsid w:val="00BD24D9"/>
    <w:rsid w:val="00BD25F5"/>
    <w:rsid w:val="00BD29D6"/>
    <w:rsid w:val="00BD2C46"/>
    <w:rsid w:val="00BD2D12"/>
    <w:rsid w:val="00BD2E35"/>
    <w:rsid w:val="00BD3103"/>
    <w:rsid w:val="00BD33FC"/>
    <w:rsid w:val="00BD36E5"/>
    <w:rsid w:val="00BD3C14"/>
    <w:rsid w:val="00BD432E"/>
    <w:rsid w:val="00BD4396"/>
    <w:rsid w:val="00BD4467"/>
    <w:rsid w:val="00BD4E80"/>
    <w:rsid w:val="00BD4F68"/>
    <w:rsid w:val="00BD503A"/>
    <w:rsid w:val="00BD5666"/>
    <w:rsid w:val="00BD5A7B"/>
    <w:rsid w:val="00BD5C69"/>
    <w:rsid w:val="00BD65E5"/>
    <w:rsid w:val="00BD68BA"/>
    <w:rsid w:val="00BD6D09"/>
    <w:rsid w:val="00BD6D42"/>
    <w:rsid w:val="00BD70D4"/>
    <w:rsid w:val="00BD7163"/>
    <w:rsid w:val="00BD77AE"/>
    <w:rsid w:val="00BD7D84"/>
    <w:rsid w:val="00BE06AE"/>
    <w:rsid w:val="00BE074B"/>
    <w:rsid w:val="00BE0C98"/>
    <w:rsid w:val="00BE101B"/>
    <w:rsid w:val="00BE18E9"/>
    <w:rsid w:val="00BE1CF8"/>
    <w:rsid w:val="00BE2607"/>
    <w:rsid w:val="00BE29D2"/>
    <w:rsid w:val="00BE2A43"/>
    <w:rsid w:val="00BE2AFF"/>
    <w:rsid w:val="00BE34E0"/>
    <w:rsid w:val="00BE361F"/>
    <w:rsid w:val="00BE39E2"/>
    <w:rsid w:val="00BE4362"/>
    <w:rsid w:val="00BE4433"/>
    <w:rsid w:val="00BE4CB8"/>
    <w:rsid w:val="00BE4D83"/>
    <w:rsid w:val="00BE4F37"/>
    <w:rsid w:val="00BE541A"/>
    <w:rsid w:val="00BE63A7"/>
    <w:rsid w:val="00BE66BF"/>
    <w:rsid w:val="00BE67EA"/>
    <w:rsid w:val="00BE6E1D"/>
    <w:rsid w:val="00BE7AB8"/>
    <w:rsid w:val="00BF0243"/>
    <w:rsid w:val="00BF02EB"/>
    <w:rsid w:val="00BF1219"/>
    <w:rsid w:val="00BF126F"/>
    <w:rsid w:val="00BF1411"/>
    <w:rsid w:val="00BF141B"/>
    <w:rsid w:val="00BF1882"/>
    <w:rsid w:val="00BF2327"/>
    <w:rsid w:val="00BF2BE5"/>
    <w:rsid w:val="00BF319E"/>
    <w:rsid w:val="00BF332E"/>
    <w:rsid w:val="00BF3738"/>
    <w:rsid w:val="00BF3801"/>
    <w:rsid w:val="00BF388E"/>
    <w:rsid w:val="00BF3C76"/>
    <w:rsid w:val="00BF43D9"/>
    <w:rsid w:val="00BF51AC"/>
    <w:rsid w:val="00BF5647"/>
    <w:rsid w:val="00BF5774"/>
    <w:rsid w:val="00BF57ED"/>
    <w:rsid w:val="00BF59E3"/>
    <w:rsid w:val="00BF657B"/>
    <w:rsid w:val="00BF68F2"/>
    <w:rsid w:val="00BF6D20"/>
    <w:rsid w:val="00BF6FC4"/>
    <w:rsid w:val="00BF75B3"/>
    <w:rsid w:val="00BF765C"/>
    <w:rsid w:val="00BF77F1"/>
    <w:rsid w:val="00BF7D4D"/>
    <w:rsid w:val="00C00362"/>
    <w:rsid w:val="00C00760"/>
    <w:rsid w:val="00C008E6"/>
    <w:rsid w:val="00C00983"/>
    <w:rsid w:val="00C00E68"/>
    <w:rsid w:val="00C00F8F"/>
    <w:rsid w:val="00C01A4B"/>
    <w:rsid w:val="00C01AE1"/>
    <w:rsid w:val="00C0252B"/>
    <w:rsid w:val="00C0265D"/>
    <w:rsid w:val="00C02684"/>
    <w:rsid w:val="00C02C9A"/>
    <w:rsid w:val="00C03127"/>
    <w:rsid w:val="00C03416"/>
    <w:rsid w:val="00C03465"/>
    <w:rsid w:val="00C03584"/>
    <w:rsid w:val="00C03876"/>
    <w:rsid w:val="00C03D9C"/>
    <w:rsid w:val="00C0404E"/>
    <w:rsid w:val="00C04230"/>
    <w:rsid w:val="00C0430B"/>
    <w:rsid w:val="00C045BA"/>
    <w:rsid w:val="00C04C45"/>
    <w:rsid w:val="00C04E61"/>
    <w:rsid w:val="00C0630A"/>
    <w:rsid w:val="00C06795"/>
    <w:rsid w:val="00C06844"/>
    <w:rsid w:val="00C069A9"/>
    <w:rsid w:val="00C06B58"/>
    <w:rsid w:val="00C06D3A"/>
    <w:rsid w:val="00C07269"/>
    <w:rsid w:val="00C07469"/>
    <w:rsid w:val="00C074EB"/>
    <w:rsid w:val="00C07828"/>
    <w:rsid w:val="00C079F9"/>
    <w:rsid w:val="00C07FD0"/>
    <w:rsid w:val="00C10032"/>
    <w:rsid w:val="00C101C8"/>
    <w:rsid w:val="00C105BF"/>
    <w:rsid w:val="00C105FE"/>
    <w:rsid w:val="00C10660"/>
    <w:rsid w:val="00C106F9"/>
    <w:rsid w:val="00C10AF3"/>
    <w:rsid w:val="00C10D6E"/>
    <w:rsid w:val="00C1140E"/>
    <w:rsid w:val="00C11CC7"/>
    <w:rsid w:val="00C125F8"/>
    <w:rsid w:val="00C13264"/>
    <w:rsid w:val="00C138E4"/>
    <w:rsid w:val="00C13B8B"/>
    <w:rsid w:val="00C14371"/>
    <w:rsid w:val="00C143EA"/>
    <w:rsid w:val="00C148F9"/>
    <w:rsid w:val="00C14BC2"/>
    <w:rsid w:val="00C14BD8"/>
    <w:rsid w:val="00C15366"/>
    <w:rsid w:val="00C158A1"/>
    <w:rsid w:val="00C158C9"/>
    <w:rsid w:val="00C15A46"/>
    <w:rsid w:val="00C15BD7"/>
    <w:rsid w:val="00C15BF2"/>
    <w:rsid w:val="00C162E8"/>
    <w:rsid w:val="00C16D3B"/>
    <w:rsid w:val="00C16E4F"/>
    <w:rsid w:val="00C16EE3"/>
    <w:rsid w:val="00C17879"/>
    <w:rsid w:val="00C17D36"/>
    <w:rsid w:val="00C2008F"/>
    <w:rsid w:val="00C20111"/>
    <w:rsid w:val="00C20350"/>
    <w:rsid w:val="00C20636"/>
    <w:rsid w:val="00C20CE8"/>
    <w:rsid w:val="00C212D6"/>
    <w:rsid w:val="00C21B42"/>
    <w:rsid w:val="00C220A1"/>
    <w:rsid w:val="00C228A5"/>
    <w:rsid w:val="00C22D1F"/>
    <w:rsid w:val="00C22ED3"/>
    <w:rsid w:val="00C23ADE"/>
    <w:rsid w:val="00C23BD5"/>
    <w:rsid w:val="00C24065"/>
    <w:rsid w:val="00C24112"/>
    <w:rsid w:val="00C24AF0"/>
    <w:rsid w:val="00C24D43"/>
    <w:rsid w:val="00C24D77"/>
    <w:rsid w:val="00C250C0"/>
    <w:rsid w:val="00C25499"/>
    <w:rsid w:val="00C254E5"/>
    <w:rsid w:val="00C2577D"/>
    <w:rsid w:val="00C2612B"/>
    <w:rsid w:val="00C2624C"/>
    <w:rsid w:val="00C262E1"/>
    <w:rsid w:val="00C26312"/>
    <w:rsid w:val="00C2692F"/>
    <w:rsid w:val="00C26A59"/>
    <w:rsid w:val="00C26BFB"/>
    <w:rsid w:val="00C26C02"/>
    <w:rsid w:val="00C26C66"/>
    <w:rsid w:val="00C26F94"/>
    <w:rsid w:val="00C27861"/>
    <w:rsid w:val="00C278B0"/>
    <w:rsid w:val="00C279C3"/>
    <w:rsid w:val="00C30173"/>
    <w:rsid w:val="00C30564"/>
    <w:rsid w:val="00C30E8E"/>
    <w:rsid w:val="00C31404"/>
    <w:rsid w:val="00C31528"/>
    <w:rsid w:val="00C3171A"/>
    <w:rsid w:val="00C31E87"/>
    <w:rsid w:val="00C321B2"/>
    <w:rsid w:val="00C325DE"/>
    <w:rsid w:val="00C327E7"/>
    <w:rsid w:val="00C32A46"/>
    <w:rsid w:val="00C330A5"/>
    <w:rsid w:val="00C331EB"/>
    <w:rsid w:val="00C334EF"/>
    <w:rsid w:val="00C33BB9"/>
    <w:rsid w:val="00C33FF5"/>
    <w:rsid w:val="00C340C5"/>
    <w:rsid w:val="00C34230"/>
    <w:rsid w:val="00C34CD4"/>
    <w:rsid w:val="00C34D73"/>
    <w:rsid w:val="00C34EB4"/>
    <w:rsid w:val="00C35B8F"/>
    <w:rsid w:val="00C362AF"/>
    <w:rsid w:val="00C36BA5"/>
    <w:rsid w:val="00C374D0"/>
    <w:rsid w:val="00C4036A"/>
    <w:rsid w:val="00C403DF"/>
    <w:rsid w:val="00C4123A"/>
    <w:rsid w:val="00C4144D"/>
    <w:rsid w:val="00C417F2"/>
    <w:rsid w:val="00C41B84"/>
    <w:rsid w:val="00C41C22"/>
    <w:rsid w:val="00C41C59"/>
    <w:rsid w:val="00C41E39"/>
    <w:rsid w:val="00C41F77"/>
    <w:rsid w:val="00C41F78"/>
    <w:rsid w:val="00C42210"/>
    <w:rsid w:val="00C42316"/>
    <w:rsid w:val="00C4241E"/>
    <w:rsid w:val="00C42791"/>
    <w:rsid w:val="00C427BB"/>
    <w:rsid w:val="00C427CC"/>
    <w:rsid w:val="00C42930"/>
    <w:rsid w:val="00C42ACF"/>
    <w:rsid w:val="00C42F1A"/>
    <w:rsid w:val="00C4306E"/>
    <w:rsid w:val="00C434D2"/>
    <w:rsid w:val="00C436DC"/>
    <w:rsid w:val="00C437DF"/>
    <w:rsid w:val="00C43F21"/>
    <w:rsid w:val="00C4490F"/>
    <w:rsid w:val="00C44EC7"/>
    <w:rsid w:val="00C45016"/>
    <w:rsid w:val="00C45151"/>
    <w:rsid w:val="00C45294"/>
    <w:rsid w:val="00C45CC2"/>
    <w:rsid w:val="00C46085"/>
    <w:rsid w:val="00C460B4"/>
    <w:rsid w:val="00C46C02"/>
    <w:rsid w:val="00C471F1"/>
    <w:rsid w:val="00C4768D"/>
    <w:rsid w:val="00C477ED"/>
    <w:rsid w:val="00C5014A"/>
    <w:rsid w:val="00C503AB"/>
    <w:rsid w:val="00C51C9B"/>
    <w:rsid w:val="00C52341"/>
    <w:rsid w:val="00C52376"/>
    <w:rsid w:val="00C528EF"/>
    <w:rsid w:val="00C52A8A"/>
    <w:rsid w:val="00C52E2F"/>
    <w:rsid w:val="00C52F1A"/>
    <w:rsid w:val="00C530F1"/>
    <w:rsid w:val="00C5372A"/>
    <w:rsid w:val="00C53921"/>
    <w:rsid w:val="00C53D56"/>
    <w:rsid w:val="00C54E8F"/>
    <w:rsid w:val="00C5527F"/>
    <w:rsid w:val="00C55844"/>
    <w:rsid w:val="00C5613B"/>
    <w:rsid w:val="00C56222"/>
    <w:rsid w:val="00C57329"/>
    <w:rsid w:val="00C57383"/>
    <w:rsid w:val="00C57A81"/>
    <w:rsid w:val="00C601AB"/>
    <w:rsid w:val="00C603F4"/>
    <w:rsid w:val="00C60BDD"/>
    <w:rsid w:val="00C60D6A"/>
    <w:rsid w:val="00C60F34"/>
    <w:rsid w:val="00C611D3"/>
    <w:rsid w:val="00C61A5A"/>
    <w:rsid w:val="00C61D40"/>
    <w:rsid w:val="00C62EEA"/>
    <w:rsid w:val="00C63255"/>
    <w:rsid w:val="00C63633"/>
    <w:rsid w:val="00C6383D"/>
    <w:rsid w:val="00C63AC1"/>
    <w:rsid w:val="00C63B88"/>
    <w:rsid w:val="00C63C1F"/>
    <w:rsid w:val="00C64311"/>
    <w:rsid w:val="00C64327"/>
    <w:rsid w:val="00C647FB"/>
    <w:rsid w:val="00C65256"/>
    <w:rsid w:val="00C658A9"/>
    <w:rsid w:val="00C65E67"/>
    <w:rsid w:val="00C665F1"/>
    <w:rsid w:val="00C669A1"/>
    <w:rsid w:val="00C66E8A"/>
    <w:rsid w:val="00C66ED6"/>
    <w:rsid w:val="00C67268"/>
    <w:rsid w:val="00C67E74"/>
    <w:rsid w:val="00C70494"/>
    <w:rsid w:val="00C72289"/>
    <w:rsid w:val="00C72305"/>
    <w:rsid w:val="00C724CF"/>
    <w:rsid w:val="00C72707"/>
    <w:rsid w:val="00C72DE0"/>
    <w:rsid w:val="00C73422"/>
    <w:rsid w:val="00C74296"/>
    <w:rsid w:val="00C74A47"/>
    <w:rsid w:val="00C75DD2"/>
    <w:rsid w:val="00C76258"/>
    <w:rsid w:val="00C76267"/>
    <w:rsid w:val="00C76851"/>
    <w:rsid w:val="00C76CF2"/>
    <w:rsid w:val="00C77226"/>
    <w:rsid w:val="00C77A12"/>
    <w:rsid w:val="00C77A36"/>
    <w:rsid w:val="00C77E57"/>
    <w:rsid w:val="00C77FDD"/>
    <w:rsid w:val="00C8007B"/>
    <w:rsid w:val="00C801E6"/>
    <w:rsid w:val="00C80247"/>
    <w:rsid w:val="00C8062C"/>
    <w:rsid w:val="00C8068C"/>
    <w:rsid w:val="00C80A6E"/>
    <w:rsid w:val="00C80AA8"/>
    <w:rsid w:val="00C81E0F"/>
    <w:rsid w:val="00C82AF2"/>
    <w:rsid w:val="00C82B01"/>
    <w:rsid w:val="00C832E3"/>
    <w:rsid w:val="00C83501"/>
    <w:rsid w:val="00C83A4D"/>
    <w:rsid w:val="00C83AD8"/>
    <w:rsid w:val="00C83ADC"/>
    <w:rsid w:val="00C83BC1"/>
    <w:rsid w:val="00C844FE"/>
    <w:rsid w:val="00C8454D"/>
    <w:rsid w:val="00C85554"/>
    <w:rsid w:val="00C86127"/>
    <w:rsid w:val="00C86363"/>
    <w:rsid w:val="00C8658A"/>
    <w:rsid w:val="00C8661A"/>
    <w:rsid w:val="00C86E4B"/>
    <w:rsid w:val="00C86F54"/>
    <w:rsid w:val="00C87320"/>
    <w:rsid w:val="00C8756C"/>
    <w:rsid w:val="00C87BFD"/>
    <w:rsid w:val="00C87C37"/>
    <w:rsid w:val="00C901B3"/>
    <w:rsid w:val="00C9054F"/>
    <w:rsid w:val="00C905F5"/>
    <w:rsid w:val="00C90A38"/>
    <w:rsid w:val="00C90AD3"/>
    <w:rsid w:val="00C90AEA"/>
    <w:rsid w:val="00C92035"/>
    <w:rsid w:val="00C92463"/>
    <w:rsid w:val="00C925E1"/>
    <w:rsid w:val="00C92666"/>
    <w:rsid w:val="00C92C60"/>
    <w:rsid w:val="00C92E84"/>
    <w:rsid w:val="00C92F6A"/>
    <w:rsid w:val="00C93168"/>
    <w:rsid w:val="00C9449A"/>
    <w:rsid w:val="00C94775"/>
    <w:rsid w:val="00C948A4"/>
    <w:rsid w:val="00C94B57"/>
    <w:rsid w:val="00C94C5D"/>
    <w:rsid w:val="00C9504B"/>
    <w:rsid w:val="00C95490"/>
    <w:rsid w:val="00C954C4"/>
    <w:rsid w:val="00C95919"/>
    <w:rsid w:val="00C96D1F"/>
    <w:rsid w:val="00C972A2"/>
    <w:rsid w:val="00C9748F"/>
    <w:rsid w:val="00C9749F"/>
    <w:rsid w:val="00C974C8"/>
    <w:rsid w:val="00C9752E"/>
    <w:rsid w:val="00C97964"/>
    <w:rsid w:val="00C97A78"/>
    <w:rsid w:val="00C97AC5"/>
    <w:rsid w:val="00C97B3F"/>
    <w:rsid w:val="00CA04B7"/>
    <w:rsid w:val="00CA0566"/>
    <w:rsid w:val="00CA107F"/>
    <w:rsid w:val="00CA1179"/>
    <w:rsid w:val="00CA148A"/>
    <w:rsid w:val="00CA1499"/>
    <w:rsid w:val="00CA15D6"/>
    <w:rsid w:val="00CA1679"/>
    <w:rsid w:val="00CA1F43"/>
    <w:rsid w:val="00CA22C2"/>
    <w:rsid w:val="00CA354F"/>
    <w:rsid w:val="00CA4014"/>
    <w:rsid w:val="00CA4546"/>
    <w:rsid w:val="00CA486B"/>
    <w:rsid w:val="00CA542B"/>
    <w:rsid w:val="00CA54B6"/>
    <w:rsid w:val="00CA5AC6"/>
    <w:rsid w:val="00CA5C5A"/>
    <w:rsid w:val="00CA5D05"/>
    <w:rsid w:val="00CA7B1F"/>
    <w:rsid w:val="00CB01EC"/>
    <w:rsid w:val="00CB02AD"/>
    <w:rsid w:val="00CB055A"/>
    <w:rsid w:val="00CB0E74"/>
    <w:rsid w:val="00CB1358"/>
    <w:rsid w:val="00CB17E1"/>
    <w:rsid w:val="00CB1CC7"/>
    <w:rsid w:val="00CB1CD2"/>
    <w:rsid w:val="00CB1FD1"/>
    <w:rsid w:val="00CB2028"/>
    <w:rsid w:val="00CB2561"/>
    <w:rsid w:val="00CB2C49"/>
    <w:rsid w:val="00CB2FBF"/>
    <w:rsid w:val="00CB320D"/>
    <w:rsid w:val="00CB3CE7"/>
    <w:rsid w:val="00CB400D"/>
    <w:rsid w:val="00CB49B3"/>
    <w:rsid w:val="00CB4A3E"/>
    <w:rsid w:val="00CB5741"/>
    <w:rsid w:val="00CB582C"/>
    <w:rsid w:val="00CB5AAA"/>
    <w:rsid w:val="00CB5D1A"/>
    <w:rsid w:val="00CB6020"/>
    <w:rsid w:val="00CB645A"/>
    <w:rsid w:val="00CB6C68"/>
    <w:rsid w:val="00CB6CF3"/>
    <w:rsid w:val="00CB778E"/>
    <w:rsid w:val="00CC019A"/>
    <w:rsid w:val="00CC01ED"/>
    <w:rsid w:val="00CC039B"/>
    <w:rsid w:val="00CC04FF"/>
    <w:rsid w:val="00CC06FD"/>
    <w:rsid w:val="00CC0F0F"/>
    <w:rsid w:val="00CC0F40"/>
    <w:rsid w:val="00CC19C2"/>
    <w:rsid w:val="00CC1BFC"/>
    <w:rsid w:val="00CC1F1E"/>
    <w:rsid w:val="00CC238C"/>
    <w:rsid w:val="00CC251B"/>
    <w:rsid w:val="00CC287B"/>
    <w:rsid w:val="00CC28C1"/>
    <w:rsid w:val="00CC29CC"/>
    <w:rsid w:val="00CC2F15"/>
    <w:rsid w:val="00CC3129"/>
    <w:rsid w:val="00CC33AC"/>
    <w:rsid w:val="00CC3657"/>
    <w:rsid w:val="00CC3B63"/>
    <w:rsid w:val="00CC3D59"/>
    <w:rsid w:val="00CC3EE9"/>
    <w:rsid w:val="00CC3F4B"/>
    <w:rsid w:val="00CC44DC"/>
    <w:rsid w:val="00CC462D"/>
    <w:rsid w:val="00CC4686"/>
    <w:rsid w:val="00CC46B0"/>
    <w:rsid w:val="00CC5428"/>
    <w:rsid w:val="00CC6186"/>
    <w:rsid w:val="00CC70FC"/>
    <w:rsid w:val="00CC74F4"/>
    <w:rsid w:val="00CC7C05"/>
    <w:rsid w:val="00CC7CA2"/>
    <w:rsid w:val="00CD0299"/>
    <w:rsid w:val="00CD0890"/>
    <w:rsid w:val="00CD0A99"/>
    <w:rsid w:val="00CD11A5"/>
    <w:rsid w:val="00CD1345"/>
    <w:rsid w:val="00CD147B"/>
    <w:rsid w:val="00CD1A77"/>
    <w:rsid w:val="00CD1F44"/>
    <w:rsid w:val="00CD2BA5"/>
    <w:rsid w:val="00CD2C8E"/>
    <w:rsid w:val="00CD46D7"/>
    <w:rsid w:val="00CD46FE"/>
    <w:rsid w:val="00CD47F1"/>
    <w:rsid w:val="00CD4D11"/>
    <w:rsid w:val="00CD4DFE"/>
    <w:rsid w:val="00CD5DF1"/>
    <w:rsid w:val="00CD650E"/>
    <w:rsid w:val="00CD6779"/>
    <w:rsid w:val="00CD6F63"/>
    <w:rsid w:val="00CD774D"/>
    <w:rsid w:val="00CD7902"/>
    <w:rsid w:val="00CD7DB5"/>
    <w:rsid w:val="00CE024C"/>
    <w:rsid w:val="00CE035E"/>
    <w:rsid w:val="00CE0572"/>
    <w:rsid w:val="00CE0639"/>
    <w:rsid w:val="00CE083C"/>
    <w:rsid w:val="00CE0A31"/>
    <w:rsid w:val="00CE1005"/>
    <w:rsid w:val="00CE1134"/>
    <w:rsid w:val="00CE11D7"/>
    <w:rsid w:val="00CE11E9"/>
    <w:rsid w:val="00CE1307"/>
    <w:rsid w:val="00CE1A43"/>
    <w:rsid w:val="00CE1BF7"/>
    <w:rsid w:val="00CE2364"/>
    <w:rsid w:val="00CE265D"/>
    <w:rsid w:val="00CE277F"/>
    <w:rsid w:val="00CE2AB7"/>
    <w:rsid w:val="00CE2D9E"/>
    <w:rsid w:val="00CE2F55"/>
    <w:rsid w:val="00CE38EE"/>
    <w:rsid w:val="00CE3910"/>
    <w:rsid w:val="00CE3A4E"/>
    <w:rsid w:val="00CE3C09"/>
    <w:rsid w:val="00CE3C8F"/>
    <w:rsid w:val="00CE3E13"/>
    <w:rsid w:val="00CE3F0D"/>
    <w:rsid w:val="00CE3FD2"/>
    <w:rsid w:val="00CE428C"/>
    <w:rsid w:val="00CE42C0"/>
    <w:rsid w:val="00CE4730"/>
    <w:rsid w:val="00CE4A1A"/>
    <w:rsid w:val="00CE4B08"/>
    <w:rsid w:val="00CE4BF4"/>
    <w:rsid w:val="00CE4C04"/>
    <w:rsid w:val="00CE4E45"/>
    <w:rsid w:val="00CE5011"/>
    <w:rsid w:val="00CE5100"/>
    <w:rsid w:val="00CE51BC"/>
    <w:rsid w:val="00CE52DD"/>
    <w:rsid w:val="00CE5442"/>
    <w:rsid w:val="00CE549E"/>
    <w:rsid w:val="00CE577A"/>
    <w:rsid w:val="00CE5E9B"/>
    <w:rsid w:val="00CE60B5"/>
    <w:rsid w:val="00CE65C0"/>
    <w:rsid w:val="00CE72A5"/>
    <w:rsid w:val="00CF0126"/>
    <w:rsid w:val="00CF01E7"/>
    <w:rsid w:val="00CF03EB"/>
    <w:rsid w:val="00CF047C"/>
    <w:rsid w:val="00CF04FB"/>
    <w:rsid w:val="00CF0515"/>
    <w:rsid w:val="00CF06E5"/>
    <w:rsid w:val="00CF0EB6"/>
    <w:rsid w:val="00CF15EC"/>
    <w:rsid w:val="00CF2644"/>
    <w:rsid w:val="00CF2A84"/>
    <w:rsid w:val="00CF2CA8"/>
    <w:rsid w:val="00CF2E20"/>
    <w:rsid w:val="00CF2FA1"/>
    <w:rsid w:val="00CF2FA4"/>
    <w:rsid w:val="00CF3012"/>
    <w:rsid w:val="00CF3638"/>
    <w:rsid w:val="00CF3EFA"/>
    <w:rsid w:val="00CF439A"/>
    <w:rsid w:val="00CF43B2"/>
    <w:rsid w:val="00CF44C1"/>
    <w:rsid w:val="00CF44DB"/>
    <w:rsid w:val="00CF46AB"/>
    <w:rsid w:val="00CF481D"/>
    <w:rsid w:val="00CF488C"/>
    <w:rsid w:val="00CF4C22"/>
    <w:rsid w:val="00CF4E78"/>
    <w:rsid w:val="00CF519E"/>
    <w:rsid w:val="00CF5826"/>
    <w:rsid w:val="00CF59AC"/>
    <w:rsid w:val="00CF59DE"/>
    <w:rsid w:val="00CF5C9F"/>
    <w:rsid w:val="00CF614C"/>
    <w:rsid w:val="00CF61CB"/>
    <w:rsid w:val="00CF658E"/>
    <w:rsid w:val="00CF66CB"/>
    <w:rsid w:val="00CF671D"/>
    <w:rsid w:val="00CF687B"/>
    <w:rsid w:val="00CF690E"/>
    <w:rsid w:val="00CF6A84"/>
    <w:rsid w:val="00CF6EF0"/>
    <w:rsid w:val="00CF706E"/>
    <w:rsid w:val="00CF761C"/>
    <w:rsid w:val="00CF7933"/>
    <w:rsid w:val="00CF7B5F"/>
    <w:rsid w:val="00CF7B93"/>
    <w:rsid w:val="00D00103"/>
    <w:rsid w:val="00D00131"/>
    <w:rsid w:val="00D0053E"/>
    <w:rsid w:val="00D00554"/>
    <w:rsid w:val="00D00845"/>
    <w:rsid w:val="00D00F17"/>
    <w:rsid w:val="00D01797"/>
    <w:rsid w:val="00D017C9"/>
    <w:rsid w:val="00D017EE"/>
    <w:rsid w:val="00D018D2"/>
    <w:rsid w:val="00D01FB0"/>
    <w:rsid w:val="00D023B3"/>
    <w:rsid w:val="00D02AF6"/>
    <w:rsid w:val="00D02B48"/>
    <w:rsid w:val="00D02BE2"/>
    <w:rsid w:val="00D02CA1"/>
    <w:rsid w:val="00D02E46"/>
    <w:rsid w:val="00D0300E"/>
    <w:rsid w:val="00D0362B"/>
    <w:rsid w:val="00D03A59"/>
    <w:rsid w:val="00D03BEC"/>
    <w:rsid w:val="00D03CC8"/>
    <w:rsid w:val="00D03D02"/>
    <w:rsid w:val="00D03E33"/>
    <w:rsid w:val="00D04650"/>
    <w:rsid w:val="00D04CBD"/>
    <w:rsid w:val="00D04D80"/>
    <w:rsid w:val="00D05A55"/>
    <w:rsid w:val="00D07253"/>
    <w:rsid w:val="00D07358"/>
    <w:rsid w:val="00D100E8"/>
    <w:rsid w:val="00D103CF"/>
    <w:rsid w:val="00D10672"/>
    <w:rsid w:val="00D10BC8"/>
    <w:rsid w:val="00D10DDC"/>
    <w:rsid w:val="00D10F1C"/>
    <w:rsid w:val="00D11461"/>
    <w:rsid w:val="00D1177B"/>
    <w:rsid w:val="00D12310"/>
    <w:rsid w:val="00D12522"/>
    <w:rsid w:val="00D12717"/>
    <w:rsid w:val="00D12A2C"/>
    <w:rsid w:val="00D12DDC"/>
    <w:rsid w:val="00D13C57"/>
    <w:rsid w:val="00D147BB"/>
    <w:rsid w:val="00D14D36"/>
    <w:rsid w:val="00D14E15"/>
    <w:rsid w:val="00D1580C"/>
    <w:rsid w:val="00D1597C"/>
    <w:rsid w:val="00D159D3"/>
    <w:rsid w:val="00D15A40"/>
    <w:rsid w:val="00D15E61"/>
    <w:rsid w:val="00D161BF"/>
    <w:rsid w:val="00D16364"/>
    <w:rsid w:val="00D164A3"/>
    <w:rsid w:val="00D16F5F"/>
    <w:rsid w:val="00D173F8"/>
    <w:rsid w:val="00D17628"/>
    <w:rsid w:val="00D17968"/>
    <w:rsid w:val="00D17C78"/>
    <w:rsid w:val="00D17FE9"/>
    <w:rsid w:val="00D20114"/>
    <w:rsid w:val="00D20385"/>
    <w:rsid w:val="00D203A1"/>
    <w:rsid w:val="00D20730"/>
    <w:rsid w:val="00D2087C"/>
    <w:rsid w:val="00D2089A"/>
    <w:rsid w:val="00D20CDA"/>
    <w:rsid w:val="00D20D49"/>
    <w:rsid w:val="00D2146E"/>
    <w:rsid w:val="00D21B2D"/>
    <w:rsid w:val="00D21F0B"/>
    <w:rsid w:val="00D222A3"/>
    <w:rsid w:val="00D223CA"/>
    <w:rsid w:val="00D22540"/>
    <w:rsid w:val="00D22741"/>
    <w:rsid w:val="00D231B4"/>
    <w:rsid w:val="00D23272"/>
    <w:rsid w:val="00D232BC"/>
    <w:rsid w:val="00D233E0"/>
    <w:rsid w:val="00D23565"/>
    <w:rsid w:val="00D23E82"/>
    <w:rsid w:val="00D244E0"/>
    <w:rsid w:val="00D24669"/>
    <w:rsid w:val="00D24824"/>
    <w:rsid w:val="00D25179"/>
    <w:rsid w:val="00D25342"/>
    <w:rsid w:val="00D25B49"/>
    <w:rsid w:val="00D25FA2"/>
    <w:rsid w:val="00D26D01"/>
    <w:rsid w:val="00D2723E"/>
    <w:rsid w:val="00D2753E"/>
    <w:rsid w:val="00D2755B"/>
    <w:rsid w:val="00D27751"/>
    <w:rsid w:val="00D27755"/>
    <w:rsid w:val="00D278D4"/>
    <w:rsid w:val="00D27E95"/>
    <w:rsid w:val="00D30378"/>
    <w:rsid w:val="00D30CBF"/>
    <w:rsid w:val="00D31B43"/>
    <w:rsid w:val="00D31F0D"/>
    <w:rsid w:val="00D32245"/>
    <w:rsid w:val="00D32483"/>
    <w:rsid w:val="00D325E3"/>
    <w:rsid w:val="00D32681"/>
    <w:rsid w:val="00D3330A"/>
    <w:rsid w:val="00D34604"/>
    <w:rsid w:val="00D3462E"/>
    <w:rsid w:val="00D346BA"/>
    <w:rsid w:val="00D34B57"/>
    <w:rsid w:val="00D35381"/>
    <w:rsid w:val="00D35E5C"/>
    <w:rsid w:val="00D36468"/>
    <w:rsid w:val="00D36AE0"/>
    <w:rsid w:val="00D36F67"/>
    <w:rsid w:val="00D37AB9"/>
    <w:rsid w:val="00D37C0F"/>
    <w:rsid w:val="00D37D73"/>
    <w:rsid w:val="00D4063A"/>
    <w:rsid w:val="00D40A4D"/>
    <w:rsid w:val="00D40A91"/>
    <w:rsid w:val="00D40CEE"/>
    <w:rsid w:val="00D41BBA"/>
    <w:rsid w:val="00D41CD2"/>
    <w:rsid w:val="00D428C1"/>
    <w:rsid w:val="00D43DCC"/>
    <w:rsid w:val="00D44AC6"/>
    <w:rsid w:val="00D4519E"/>
    <w:rsid w:val="00D451B7"/>
    <w:rsid w:val="00D4557E"/>
    <w:rsid w:val="00D4605F"/>
    <w:rsid w:val="00D461D0"/>
    <w:rsid w:val="00D463A2"/>
    <w:rsid w:val="00D4653D"/>
    <w:rsid w:val="00D46586"/>
    <w:rsid w:val="00D4693D"/>
    <w:rsid w:val="00D46B72"/>
    <w:rsid w:val="00D46DAD"/>
    <w:rsid w:val="00D47261"/>
    <w:rsid w:val="00D472A1"/>
    <w:rsid w:val="00D47B49"/>
    <w:rsid w:val="00D47EC1"/>
    <w:rsid w:val="00D50003"/>
    <w:rsid w:val="00D50218"/>
    <w:rsid w:val="00D50430"/>
    <w:rsid w:val="00D50466"/>
    <w:rsid w:val="00D50563"/>
    <w:rsid w:val="00D51123"/>
    <w:rsid w:val="00D5116C"/>
    <w:rsid w:val="00D51B8C"/>
    <w:rsid w:val="00D51D1A"/>
    <w:rsid w:val="00D51D39"/>
    <w:rsid w:val="00D51F61"/>
    <w:rsid w:val="00D523F7"/>
    <w:rsid w:val="00D52706"/>
    <w:rsid w:val="00D527F3"/>
    <w:rsid w:val="00D52814"/>
    <w:rsid w:val="00D52D87"/>
    <w:rsid w:val="00D52E0F"/>
    <w:rsid w:val="00D52E8E"/>
    <w:rsid w:val="00D52F8B"/>
    <w:rsid w:val="00D532FE"/>
    <w:rsid w:val="00D53788"/>
    <w:rsid w:val="00D5454C"/>
    <w:rsid w:val="00D546B1"/>
    <w:rsid w:val="00D55052"/>
    <w:rsid w:val="00D551BB"/>
    <w:rsid w:val="00D55D55"/>
    <w:rsid w:val="00D565FD"/>
    <w:rsid w:val="00D566A7"/>
    <w:rsid w:val="00D570AF"/>
    <w:rsid w:val="00D574A8"/>
    <w:rsid w:val="00D57746"/>
    <w:rsid w:val="00D57F1E"/>
    <w:rsid w:val="00D60142"/>
    <w:rsid w:val="00D60598"/>
    <w:rsid w:val="00D60F8C"/>
    <w:rsid w:val="00D611F5"/>
    <w:rsid w:val="00D612E6"/>
    <w:rsid w:val="00D6144B"/>
    <w:rsid w:val="00D616B1"/>
    <w:rsid w:val="00D617A9"/>
    <w:rsid w:val="00D61CCB"/>
    <w:rsid w:val="00D6231E"/>
    <w:rsid w:val="00D6231F"/>
    <w:rsid w:val="00D62466"/>
    <w:rsid w:val="00D62AD3"/>
    <w:rsid w:val="00D62D49"/>
    <w:rsid w:val="00D62FE8"/>
    <w:rsid w:val="00D631E5"/>
    <w:rsid w:val="00D6363F"/>
    <w:rsid w:val="00D6378C"/>
    <w:rsid w:val="00D637A7"/>
    <w:rsid w:val="00D63977"/>
    <w:rsid w:val="00D63A21"/>
    <w:rsid w:val="00D63F6A"/>
    <w:rsid w:val="00D64223"/>
    <w:rsid w:val="00D6495E"/>
    <w:rsid w:val="00D64A12"/>
    <w:rsid w:val="00D64A56"/>
    <w:rsid w:val="00D64D42"/>
    <w:rsid w:val="00D655EF"/>
    <w:rsid w:val="00D66647"/>
    <w:rsid w:val="00D67480"/>
    <w:rsid w:val="00D677AE"/>
    <w:rsid w:val="00D67946"/>
    <w:rsid w:val="00D67C1A"/>
    <w:rsid w:val="00D67E41"/>
    <w:rsid w:val="00D67FEC"/>
    <w:rsid w:val="00D7081E"/>
    <w:rsid w:val="00D71791"/>
    <w:rsid w:val="00D71CAC"/>
    <w:rsid w:val="00D71E8A"/>
    <w:rsid w:val="00D71F4B"/>
    <w:rsid w:val="00D72182"/>
    <w:rsid w:val="00D722E8"/>
    <w:rsid w:val="00D724CA"/>
    <w:rsid w:val="00D72C55"/>
    <w:rsid w:val="00D7352E"/>
    <w:rsid w:val="00D73F76"/>
    <w:rsid w:val="00D75457"/>
    <w:rsid w:val="00D754D6"/>
    <w:rsid w:val="00D754FE"/>
    <w:rsid w:val="00D75764"/>
    <w:rsid w:val="00D75A50"/>
    <w:rsid w:val="00D75A6B"/>
    <w:rsid w:val="00D75E65"/>
    <w:rsid w:val="00D75FBB"/>
    <w:rsid w:val="00D76229"/>
    <w:rsid w:val="00D764F0"/>
    <w:rsid w:val="00D7658A"/>
    <w:rsid w:val="00D77E7B"/>
    <w:rsid w:val="00D77F25"/>
    <w:rsid w:val="00D80055"/>
    <w:rsid w:val="00D8063C"/>
    <w:rsid w:val="00D806CD"/>
    <w:rsid w:val="00D808AA"/>
    <w:rsid w:val="00D812C7"/>
    <w:rsid w:val="00D81391"/>
    <w:rsid w:val="00D81A20"/>
    <w:rsid w:val="00D81D2B"/>
    <w:rsid w:val="00D81E13"/>
    <w:rsid w:val="00D82075"/>
    <w:rsid w:val="00D82155"/>
    <w:rsid w:val="00D82896"/>
    <w:rsid w:val="00D82B9B"/>
    <w:rsid w:val="00D82CCB"/>
    <w:rsid w:val="00D83A2F"/>
    <w:rsid w:val="00D83A3F"/>
    <w:rsid w:val="00D83DB2"/>
    <w:rsid w:val="00D84381"/>
    <w:rsid w:val="00D84546"/>
    <w:rsid w:val="00D848C1"/>
    <w:rsid w:val="00D849E1"/>
    <w:rsid w:val="00D84ED8"/>
    <w:rsid w:val="00D855BD"/>
    <w:rsid w:val="00D85650"/>
    <w:rsid w:val="00D85F92"/>
    <w:rsid w:val="00D8629C"/>
    <w:rsid w:val="00D865C8"/>
    <w:rsid w:val="00D86B2E"/>
    <w:rsid w:val="00D86DDA"/>
    <w:rsid w:val="00D86FFA"/>
    <w:rsid w:val="00D87380"/>
    <w:rsid w:val="00D87660"/>
    <w:rsid w:val="00D87CF3"/>
    <w:rsid w:val="00D9015C"/>
    <w:rsid w:val="00D90D0A"/>
    <w:rsid w:val="00D923C1"/>
    <w:rsid w:val="00D9249E"/>
    <w:rsid w:val="00D92EBE"/>
    <w:rsid w:val="00D92F64"/>
    <w:rsid w:val="00D93116"/>
    <w:rsid w:val="00D9315A"/>
    <w:rsid w:val="00D93D01"/>
    <w:rsid w:val="00D93D30"/>
    <w:rsid w:val="00D93E97"/>
    <w:rsid w:val="00D94008"/>
    <w:rsid w:val="00D9406C"/>
    <w:rsid w:val="00D94AFD"/>
    <w:rsid w:val="00D95A4B"/>
    <w:rsid w:val="00D95FF3"/>
    <w:rsid w:val="00D96342"/>
    <w:rsid w:val="00D964A6"/>
    <w:rsid w:val="00D96572"/>
    <w:rsid w:val="00D966E6"/>
    <w:rsid w:val="00D96B78"/>
    <w:rsid w:val="00D96D28"/>
    <w:rsid w:val="00D96E02"/>
    <w:rsid w:val="00D9720D"/>
    <w:rsid w:val="00D97C22"/>
    <w:rsid w:val="00D97FC5"/>
    <w:rsid w:val="00DA0080"/>
    <w:rsid w:val="00DA01E8"/>
    <w:rsid w:val="00DA09C6"/>
    <w:rsid w:val="00DA0AC7"/>
    <w:rsid w:val="00DA0E95"/>
    <w:rsid w:val="00DA0F08"/>
    <w:rsid w:val="00DA0F60"/>
    <w:rsid w:val="00DA18F6"/>
    <w:rsid w:val="00DA1B6A"/>
    <w:rsid w:val="00DA24FE"/>
    <w:rsid w:val="00DA261D"/>
    <w:rsid w:val="00DA29EF"/>
    <w:rsid w:val="00DA2F46"/>
    <w:rsid w:val="00DA3A9C"/>
    <w:rsid w:val="00DA3E81"/>
    <w:rsid w:val="00DA48D0"/>
    <w:rsid w:val="00DA4D2F"/>
    <w:rsid w:val="00DA5044"/>
    <w:rsid w:val="00DA58EC"/>
    <w:rsid w:val="00DA5BA0"/>
    <w:rsid w:val="00DA770B"/>
    <w:rsid w:val="00DA77A8"/>
    <w:rsid w:val="00DB04EF"/>
    <w:rsid w:val="00DB074A"/>
    <w:rsid w:val="00DB0755"/>
    <w:rsid w:val="00DB0DF8"/>
    <w:rsid w:val="00DB1459"/>
    <w:rsid w:val="00DB1F38"/>
    <w:rsid w:val="00DB1FAC"/>
    <w:rsid w:val="00DB250B"/>
    <w:rsid w:val="00DB261B"/>
    <w:rsid w:val="00DB297B"/>
    <w:rsid w:val="00DB2EC3"/>
    <w:rsid w:val="00DB323F"/>
    <w:rsid w:val="00DB3325"/>
    <w:rsid w:val="00DB3454"/>
    <w:rsid w:val="00DB3786"/>
    <w:rsid w:val="00DB4E29"/>
    <w:rsid w:val="00DB5670"/>
    <w:rsid w:val="00DB56CE"/>
    <w:rsid w:val="00DB60D1"/>
    <w:rsid w:val="00DB6248"/>
    <w:rsid w:val="00DB6E3D"/>
    <w:rsid w:val="00DB776B"/>
    <w:rsid w:val="00DC00DD"/>
    <w:rsid w:val="00DC01B4"/>
    <w:rsid w:val="00DC03C9"/>
    <w:rsid w:val="00DC0475"/>
    <w:rsid w:val="00DC04DC"/>
    <w:rsid w:val="00DC05ED"/>
    <w:rsid w:val="00DC0726"/>
    <w:rsid w:val="00DC0AD9"/>
    <w:rsid w:val="00DC1016"/>
    <w:rsid w:val="00DC169B"/>
    <w:rsid w:val="00DC16D5"/>
    <w:rsid w:val="00DC1B50"/>
    <w:rsid w:val="00DC1B9E"/>
    <w:rsid w:val="00DC24E8"/>
    <w:rsid w:val="00DC24E9"/>
    <w:rsid w:val="00DC2A51"/>
    <w:rsid w:val="00DC3015"/>
    <w:rsid w:val="00DC33C9"/>
    <w:rsid w:val="00DC3614"/>
    <w:rsid w:val="00DC3A5A"/>
    <w:rsid w:val="00DC4209"/>
    <w:rsid w:val="00DC43BF"/>
    <w:rsid w:val="00DC44DB"/>
    <w:rsid w:val="00DC5316"/>
    <w:rsid w:val="00DC54A5"/>
    <w:rsid w:val="00DC5C15"/>
    <w:rsid w:val="00DC5C22"/>
    <w:rsid w:val="00DC5C51"/>
    <w:rsid w:val="00DC6109"/>
    <w:rsid w:val="00DC626A"/>
    <w:rsid w:val="00DC69BA"/>
    <w:rsid w:val="00DC6AAC"/>
    <w:rsid w:val="00DC6C8E"/>
    <w:rsid w:val="00DC6F00"/>
    <w:rsid w:val="00DC7393"/>
    <w:rsid w:val="00DC74D1"/>
    <w:rsid w:val="00DC7572"/>
    <w:rsid w:val="00DC75E7"/>
    <w:rsid w:val="00DC7670"/>
    <w:rsid w:val="00DC7DAC"/>
    <w:rsid w:val="00DD02B5"/>
    <w:rsid w:val="00DD0CB3"/>
    <w:rsid w:val="00DD18EB"/>
    <w:rsid w:val="00DD1F37"/>
    <w:rsid w:val="00DD1F58"/>
    <w:rsid w:val="00DD225B"/>
    <w:rsid w:val="00DD22B3"/>
    <w:rsid w:val="00DD24E0"/>
    <w:rsid w:val="00DD27E5"/>
    <w:rsid w:val="00DD2B07"/>
    <w:rsid w:val="00DD3460"/>
    <w:rsid w:val="00DD3505"/>
    <w:rsid w:val="00DD39C4"/>
    <w:rsid w:val="00DD44FD"/>
    <w:rsid w:val="00DD5865"/>
    <w:rsid w:val="00DD58E6"/>
    <w:rsid w:val="00DD5FD2"/>
    <w:rsid w:val="00DD62F1"/>
    <w:rsid w:val="00DD64A8"/>
    <w:rsid w:val="00DD64CD"/>
    <w:rsid w:val="00DD66DC"/>
    <w:rsid w:val="00DD6A6A"/>
    <w:rsid w:val="00DD6A86"/>
    <w:rsid w:val="00DD6C5E"/>
    <w:rsid w:val="00DD7426"/>
    <w:rsid w:val="00DE0334"/>
    <w:rsid w:val="00DE0A66"/>
    <w:rsid w:val="00DE0AB2"/>
    <w:rsid w:val="00DE0F56"/>
    <w:rsid w:val="00DE126E"/>
    <w:rsid w:val="00DE1618"/>
    <w:rsid w:val="00DE1C39"/>
    <w:rsid w:val="00DE1C3E"/>
    <w:rsid w:val="00DE1D75"/>
    <w:rsid w:val="00DE2140"/>
    <w:rsid w:val="00DE2146"/>
    <w:rsid w:val="00DE2357"/>
    <w:rsid w:val="00DE2402"/>
    <w:rsid w:val="00DE272E"/>
    <w:rsid w:val="00DE2967"/>
    <w:rsid w:val="00DE2A0F"/>
    <w:rsid w:val="00DE32CB"/>
    <w:rsid w:val="00DE33D3"/>
    <w:rsid w:val="00DE45AB"/>
    <w:rsid w:val="00DE4761"/>
    <w:rsid w:val="00DE51AE"/>
    <w:rsid w:val="00DE5394"/>
    <w:rsid w:val="00DE581A"/>
    <w:rsid w:val="00DE5B69"/>
    <w:rsid w:val="00DE63DF"/>
    <w:rsid w:val="00DE6D7B"/>
    <w:rsid w:val="00DE6FE2"/>
    <w:rsid w:val="00DE70E3"/>
    <w:rsid w:val="00DE7171"/>
    <w:rsid w:val="00DE7571"/>
    <w:rsid w:val="00DE76AC"/>
    <w:rsid w:val="00DE7865"/>
    <w:rsid w:val="00DE78E8"/>
    <w:rsid w:val="00DE79B1"/>
    <w:rsid w:val="00DE7DEA"/>
    <w:rsid w:val="00DE7E86"/>
    <w:rsid w:val="00DF03FB"/>
    <w:rsid w:val="00DF0467"/>
    <w:rsid w:val="00DF135F"/>
    <w:rsid w:val="00DF1604"/>
    <w:rsid w:val="00DF1750"/>
    <w:rsid w:val="00DF1849"/>
    <w:rsid w:val="00DF18E7"/>
    <w:rsid w:val="00DF1F6D"/>
    <w:rsid w:val="00DF23B9"/>
    <w:rsid w:val="00DF26C4"/>
    <w:rsid w:val="00DF2E09"/>
    <w:rsid w:val="00DF3A1E"/>
    <w:rsid w:val="00DF3EF7"/>
    <w:rsid w:val="00DF422A"/>
    <w:rsid w:val="00DF434E"/>
    <w:rsid w:val="00DF444B"/>
    <w:rsid w:val="00DF49E6"/>
    <w:rsid w:val="00DF4A24"/>
    <w:rsid w:val="00DF59B9"/>
    <w:rsid w:val="00DF5A90"/>
    <w:rsid w:val="00DF6262"/>
    <w:rsid w:val="00DF66D7"/>
    <w:rsid w:val="00DF680D"/>
    <w:rsid w:val="00DF6EE1"/>
    <w:rsid w:val="00DF708E"/>
    <w:rsid w:val="00DF79D9"/>
    <w:rsid w:val="00DF7FC8"/>
    <w:rsid w:val="00E00D00"/>
    <w:rsid w:val="00E01A48"/>
    <w:rsid w:val="00E01A7B"/>
    <w:rsid w:val="00E0207F"/>
    <w:rsid w:val="00E024F3"/>
    <w:rsid w:val="00E02828"/>
    <w:rsid w:val="00E028D6"/>
    <w:rsid w:val="00E029F3"/>
    <w:rsid w:val="00E02FD4"/>
    <w:rsid w:val="00E0325C"/>
    <w:rsid w:val="00E036D8"/>
    <w:rsid w:val="00E03AC5"/>
    <w:rsid w:val="00E03CDA"/>
    <w:rsid w:val="00E041DB"/>
    <w:rsid w:val="00E04236"/>
    <w:rsid w:val="00E04613"/>
    <w:rsid w:val="00E048D4"/>
    <w:rsid w:val="00E04D19"/>
    <w:rsid w:val="00E05242"/>
    <w:rsid w:val="00E0585B"/>
    <w:rsid w:val="00E06247"/>
    <w:rsid w:val="00E062A3"/>
    <w:rsid w:val="00E06527"/>
    <w:rsid w:val="00E0667C"/>
    <w:rsid w:val="00E06780"/>
    <w:rsid w:val="00E06AB9"/>
    <w:rsid w:val="00E06C1B"/>
    <w:rsid w:val="00E06E1C"/>
    <w:rsid w:val="00E06F7A"/>
    <w:rsid w:val="00E077CD"/>
    <w:rsid w:val="00E07922"/>
    <w:rsid w:val="00E07C83"/>
    <w:rsid w:val="00E07D01"/>
    <w:rsid w:val="00E100F9"/>
    <w:rsid w:val="00E10785"/>
    <w:rsid w:val="00E10A3F"/>
    <w:rsid w:val="00E10CF2"/>
    <w:rsid w:val="00E11197"/>
    <w:rsid w:val="00E11467"/>
    <w:rsid w:val="00E11548"/>
    <w:rsid w:val="00E1162A"/>
    <w:rsid w:val="00E11C51"/>
    <w:rsid w:val="00E11D08"/>
    <w:rsid w:val="00E11D23"/>
    <w:rsid w:val="00E11E43"/>
    <w:rsid w:val="00E126F1"/>
    <w:rsid w:val="00E12726"/>
    <w:rsid w:val="00E127F4"/>
    <w:rsid w:val="00E12B15"/>
    <w:rsid w:val="00E12D36"/>
    <w:rsid w:val="00E12DF9"/>
    <w:rsid w:val="00E12F37"/>
    <w:rsid w:val="00E12F84"/>
    <w:rsid w:val="00E13369"/>
    <w:rsid w:val="00E1356A"/>
    <w:rsid w:val="00E1389A"/>
    <w:rsid w:val="00E13924"/>
    <w:rsid w:val="00E14006"/>
    <w:rsid w:val="00E140D3"/>
    <w:rsid w:val="00E14126"/>
    <w:rsid w:val="00E14304"/>
    <w:rsid w:val="00E14AFE"/>
    <w:rsid w:val="00E1528C"/>
    <w:rsid w:val="00E152B9"/>
    <w:rsid w:val="00E15C33"/>
    <w:rsid w:val="00E15C81"/>
    <w:rsid w:val="00E15C82"/>
    <w:rsid w:val="00E1660F"/>
    <w:rsid w:val="00E17152"/>
    <w:rsid w:val="00E174AB"/>
    <w:rsid w:val="00E1761D"/>
    <w:rsid w:val="00E17798"/>
    <w:rsid w:val="00E179A4"/>
    <w:rsid w:val="00E20565"/>
    <w:rsid w:val="00E20703"/>
    <w:rsid w:val="00E20722"/>
    <w:rsid w:val="00E2081E"/>
    <w:rsid w:val="00E21597"/>
    <w:rsid w:val="00E216A8"/>
    <w:rsid w:val="00E21BC3"/>
    <w:rsid w:val="00E22077"/>
    <w:rsid w:val="00E22B7C"/>
    <w:rsid w:val="00E22D26"/>
    <w:rsid w:val="00E22E9C"/>
    <w:rsid w:val="00E22F75"/>
    <w:rsid w:val="00E230AB"/>
    <w:rsid w:val="00E234FF"/>
    <w:rsid w:val="00E23DD1"/>
    <w:rsid w:val="00E249B7"/>
    <w:rsid w:val="00E25966"/>
    <w:rsid w:val="00E25CB2"/>
    <w:rsid w:val="00E262FF"/>
    <w:rsid w:val="00E266A5"/>
    <w:rsid w:val="00E2673D"/>
    <w:rsid w:val="00E26BC5"/>
    <w:rsid w:val="00E271F3"/>
    <w:rsid w:val="00E273A2"/>
    <w:rsid w:val="00E274B8"/>
    <w:rsid w:val="00E27BB7"/>
    <w:rsid w:val="00E30519"/>
    <w:rsid w:val="00E3079D"/>
    <w:rsid w:val="00E30FAE"/>
    <w:rsid w:val="00E311CE"/>
    <w:rsid w:val="00E3156B"/>
    <w:rsid w:val="00E316C5"/>
    <w:rsid w:val="00E31D8F"/>
    <w:rsid w:val="00E32085"/>
    <w:rsid w:val="00E324C8"/>
    <w:rsid w:val="00E32546"/>
    <w:rsid w:val="00E325D7"/>
    <w:rsid w:val="00E325F5"/>
    <w:rsid w:val="00E3290D"/>
    <w:rsid w:val="00E3354A"/>
    <w:rsid w:val="00E33A28"/>
    <w:rsid w:val="00E33EA1"/>
    <w:rsid w:val="00E3495E"/>
    <w:rsid w:val="00E34AEA"/>
    <w:rsid w:val="00E34CA7"/>
    <w:rsid w:val="00E3505D"/>
    <w:rsid w:val="00E3530F"/>
    <w:rsid w:val="00E35761"/>
    <w:rsid w:val="00E364DE"/>
    <w:rsid w:val="00E365D7"/>
    <w:rsid w:val="00E36C16"/>
    <w:rsid w:val="00E37761"/>
    <w:rsid w:val="00E37A7A"/>
    <w:rsid w:val="00E4026E"/>
    <w:rsid w:val="00E40C6E"/>
    <w:rsid w:val="00E40D81"/>
    <w:rsid w:val="00E413CB"/>
    <w:rsid w:val="00E41A7B"/>
    <w:rsid w:val="00E41ADF"/>
    <w:rsid w:val="00E41B20"/>
    <w:rsid w:val="00E4260E"/>
    <w:rsid w:val="00E42684"/>
    <w:rsid w:val="00E42868"/>
    <w:rsid w:val="00E42976"/>
    <w:rsid w:val="00E42AA4"/>
    <w:rsid w:val="00E435C0"/>
    <w:rsid w:val="00E4376A"/>
    <w:rsid w:val="00E43AD8"/>
    <w:rsid w:val="00E440C2"/>
    <w:rsid w:val="00E44331"/>
    <w:rsid w:val="00E44BF4"/>
    <w:rsid w:val="00E44C96"/>
    <w:rsid w:val="00E44E3A"/>
    <w:rsid w:val="00E4573B"/>
    <w:rsid w:val="00E4577E"/>
    <w:rsid w:val="00E45E77"/>
    <w:rsid w:val="00E46363"/>
    <w:rsid w:val="00E463D3"/>
    <w:rsid w:val="00E46B54"/>
    <w:rsid w:val="00E46DCC"/>
    <w:rsid w:val="00E46E1E"/>
    <w:rsid w:val="00E46F81"/>
    <w:rsid w:val="00E47278"/>
    <w:rsid w:val="00E47DE8"/>
    <w:rsid w:val="00E5063A"/>
    <w:rsid w:val="00E50836"/>
    <w:rsid w:val="00E50AC0"/>
    <w:rsid w:val="00E50D0D"/>
    <w:rsid w:val="00E5155D"/>
    <w:rsid w:val="00E525A1"/>
    <w:rsid w:val="00E52CCF"/>
    <w:rsid w:val="00E52FD5"/>
    <w:rsid w:val="00E53748"/>
    <w:rsid w:val="00E54651"/>
    <w:rsid w:val="00E54E79"/>
    <w:rsid w:val="00E54E91"/>
    <w:rsid w:val="00E54F34"/>
    <w:rsid w:val="00E553DE"/>
    <w:rsid w:val="00E557A8"/>
    <w:rsid w:val="00E562E2"/>
    <w:rsid w:val="00E56B12"/>
    <w:rsid w:val="00E56C4F"/>
    <w:rsid w:val="00E5732A"/>
    <w:rsid w:val="00E57648"/>
    <w:rsid w:val="00E60014"/>
    <w:rsid w:val="00E604F3"/>
    <w:rsid w:val="00E609D4"/>
    <w:rsid w:val="00E61219"/>
    <w:rsid w:val="00E61790"/>
    <w:rsid w:val="00E61870"/>
    <w:rsid w:val="00E622EA"/>
    <w:rsid w:val="00E63269"/>
    <w:rsid w:val="00E63480"/>
    <w:rsid w:val="00E6352D"/>
    <w:rsid w:val="00E64133"/>
    <w:rsid w:val="00E641FA"/>
    <w:rsid w:val="00E643F4"/>
    <w:rsid w:val="00E64B30"/>
    <w:rsid w:val="00E64F38"/>
    <w:rsid w:val="00E64FD3"/>
    <w:rsid w:val="00E64FFD"/>
    <w:rsid w:val="00E658F1"/>
    <w:rsid w:val="00E660E1"/>
    <w:rsid w:val="00E6689E"/>
    <w:rsid w:val="00E6697B"/>
    <w:rsid w:val="00E66EB7"/>
    <w:rsid w:val="00E672CB"/>
    <w:rsid w:val="00E675B6"/>
    <w:rsid w:val="00E67801"/>
    <w:rsid w:val="00E70810"/>
    <w:rsid w:val="00E70ABD"/>
    <w:rsid w:val="00E70DFD"/>
    <w:rsid w:val="00E71395"/>
    <w:rsid w:val="00E71AAE"/>
    <w:rsid w:val="00E71AAF"/>
    <w:rsid w:val="00E71EFE"/>
    <w:rsid w:val="00E73901"/>
    <w:rsid w:val="00E7396B"/>
    <w:rsid w:val="00E73AE9"/>
    <w:rsid w:val="00E754EE"/>
    <w:rsid w:val="00E7560D"/>
    <w:rsid w:val="00E7571C"/>
    <w:rsid w:val="00E76574"/>
    <w:rsid w:val="00E76EF2"/>
    <w:rsid w:val="00E76F22"/>
    <w:rsid w:val="00E7708C"/>
    <w:rsid w:val="00E77B6C"/>
    <w:rsid w:val="00E77F3D"/>
    <w:rsid w:val="00E800C0"/>
    <w:rsid w:val="00E805B6"/>
    <w:rsid w:val="00E80AA0"/>
    <w:rsid w:val="00E80B69"/>
    <w:rsid w:val="00E80BA4"/>
    <w:rsid w:val="00E80E15"/>
    <w:rsid w:val="00E80FF9"/>
    <w:rsid w:val="00E813C4"/>
    <w:rsid w:val="00E816E4"/>
    <w:rsid w:val="00E817AD"/>
    <w:rsid w:val="00E81E2F"/>
    <w:rsid w:val="00E82094"/>
    <w:rsid w:val="00E828F7"/>
    <w:rsid w:val="00E82F2D"/>
    <w:rsid w:val="00E82FC6"/>
    <w:rsid w:val="00E83320"/>
    <w:rsid w:val="00E8385F"/>
    <w:rsid w:val="00E83AAE"/>
    <w:rsid w:val="00E84403"/>
    <w:rsid w:val="00E845DC"/>
    <w:rsid w:val="00E84DC8"/>
    <w:rsid w:val="00E85043"/>
    <w:rsid w:val="00E853E9"/>
    <w:rsid w:val="00E855CA"/>
    <w:rsid w:val="00E85929"/>
    <w:rsid w:val="00E85DC0"/>
    <w:rsid w:val="00E86136"/>
    <w:rsid w:val="00E86448"/>
    <w:rsid w:val="00E86921"/>
    <w:rsid w:val="00E86ACA"/>
    <w:rsid w:val="00E86BCE"/>
    <w:rsid w:val="00E87036"/>
    <w:rsid w:val="00E873AA"/>
    <w:rsid w:val="00E903B2"/>
    <w:rsid w:val="00E90CA8"/>
    <w:rsid w:val="00E90FCD"/>
    <w:rsid w:val="00E9111C"/>
    <w:rsid w:val="00E9138F"/>
    <w:rsid w:val="00E9156B"/>
    <w:rsid w:val="00E91781"/>
    <w:rsid w:val="00E91A60"/>
    <w:rsid w:val="00E922F8"/>
    <w:rsid w:val="00E925A7"/>
    <w:rsid w:val="00E931E5"/>
    <w:rsid w:val="00E9328C"/>
    <w:rsid w:val="00E932CF"/>
    <w:rsid w:val="00E93681"/>
    <w:rsid w:val="00E943D7"/>
    <w:rsid w:val="00E9482B"/>
    <w:rsid w:val="00E949DD"/>
    <w:rsid w:val="00E951AF"/>
    <w:rsid w:val="00E951CC"/>
    <w:rsid w:val="00E95AAD"/>
    <w:rsid w:val="00E95B86"/>
    <w:rsid w:val="00E95B97"/>
    <w:rsid w:val="00E96CE2"/>
    <w:rsid w:val="00E9752D"/>
    <w:rsid w:val="00E97C11"/>
    <w:rsid w:val="00E97FF4"/>
    <w:rsid w:val="00EA01BA"/>
    <w:rsid w:val="00EA0265"/>
    <w:rsid w:val="00EA07DC"/>
    <w:rsid w:val="00EA0B0C"/>
    <w:rsid w:val="00EA0C51"/>
    <w:rsid w:val="00EA0CE6"/>
    <w:rsid w:val="00EA0F87"/>
    <w:rsid w:val="00EA10CB"/>
    <w:rsid w:val="00EA1701"/>
    <w:rsid w:val="00EA1974"/>
    <w:rsid w:val="00EA1DA0"/>
    <w:rsid w:val="00EA207C"/>
    <w:rsid w:val="00EA257B"/>
    <w:rsid w:val="00EA295B"/>
    <w:rsid w:val="00EA30D5"/>
    <w:rsid w:val="00EA3415"/>
    <w:rsid w:val="00EA38DB"/>
    <w:rsid w:val="00EA4AF3"/>
    <w:rsid w:val="00EA4FAE"/>
    <w:rsid w:val="00EA521B"/>
    <w:rsid w:val="00EA5376"/>
    <w:rsid w:val="00EA55B9"/>
    <w:rsid w:val="00EA55E2"/>
    <w:rsid w:val="00EA56BE"/>
    <w:rsid w:val="00EA5E20"/>
    <w:rsid w:val="00EA608D"/>
    <w:rsid w:val="00EA6840"/>
    <w:rsid w:val="00EA6ADF"/>
    <w:rsid w:val="00EA7288"/>
    <w:rsid w:val="00EB1ED4"/>
    <w:rsid w:val="00EB1FD5"/>
    <w:rsid w:val="00EB283E"/>
    <w:rsid w:val="00EB2C89"/>
    <w:rsid w:val="00EB35EF"/>
    <w:rsid w:val="00EB3814"/>
    <w:rsid w:val="00EB3827"/>
    <w:rsid w:val="00EB3862"/>
    <w:rsid w:val="00EB3A4A"/>
    <w:rsid w:val="00EB3BC3"/>
    <w:rsid w:val="00EB3E15"/>
    <w:rsid w:val="00EB4117"/>
    <w:rsid w:val="00EB462F"/>
    <w:rsid w:val="00EB481D"/>
    <w:rsid w:val="00EB4CD4"/>
    <w:rsid w:val="00EB4CFA"/>
    <w:rsid w:val="00EB53EB"/>
    <w:rsid w:val="00EB56D4"/>
    <w:rsid w:val="00EB5B1D"/>
    <w:rsid w:val="00EB6455"/>
    <w:rsid w:val="00EB6AC4"/>
    <w:rsid w:val="00EB6ACF"/>
    <w:rsid w:val="00EB6C45"/>
    <w:rsid w:val="00EB6D83"/>
    <w:rsid w:val="00EB6E12"/>
    <w:rsid w:val="00EB6E20"/>
    <w:rsid w:val="00EB6E95"/>
    <w:rsid w:val="00EB6F24"/>
    <w:rsid w:val="00EB7685"/>
    <w:rsid w:val="00EB7D6F"/>
    <w:rsid w:val="00EB7DFB"/>
    <w:rsid w:val="00EC02A2"/>
    <w:rsid w:val="00EC0E91"/>
    <w:rsid w:val="00EC0E9F"/>
    <w:rsid w:val="00EC0F60"/>
    <w:rsid w:val="00EC101B"/>
    <w:rsid w:val="00EC127C"/>
    <w:rsid w:val="00EC19E1"/>
    <w:rsid w:val="00EC1D4C"/>
    <w:rsid w:val="00EC25DC"/>
    <w:rsid w:val="00EC28A8"/>
    <w:rsid w:val="00EC2E36"/>
    <w:rsid w:val="00EC2F81"/>
    <w:rsid w:val="00EC3623"/>
    <w:rsid w:val="00EC39F5"/>
    <w:rsid w:val="00EC3F6B"/>
    <w:rsid w:val="00EC46A2"/>
    <w:rsid w:val="00EC4D09"/>
    <w:rsid w:val="00EC4D97"/>
    <w:rsid w:val="00EC4F35"/>
    <w:rsid w:val="00EC5189"/>
    <w:rsid w:val="00EC5190"/>
    <w:rsid w:val="00EC52A9"/>
    <w:rsid w:val="00EC5359"/>
    <w:rsid w:val="00EC5529"/>
    <w:rsid w:val="00EC569A"/>
    <w:rsid w:val="00EC593F"/>
    <w:rsid w:val="00EC5AB6"/>
    <w:rsid w:val="00EC60F6"/>
    <w:rsid w:val="00EC6A9B"/>
    <w:rsid w:val="00EC6B82"/>
    <w:rsid w:val="00EC6FCA"/>
    <w:rsid w:val="00ED0BBB"/>
    <w:rsid w:val="00ED139C"/>
    <w:rsid w:val="00ED1EF0"/>
    <w:rsid w:val="00ED356E"/>
    <w:rsid w:val="00ED37A8"/>
    <w:rsid w:val="00ED4C40"/>
    <w:rsid w:val="00ED4CEA"/>
    <w:rsid w:val="00ED501F"/>
    <w:rsid w:val="00ED54E5"/>
    <w:rsid w:val="00ED6214"/>
    <w:rsid w:val="00ED63EE"/>
    <w:rsid w:val="00ED6A21"/>
    <w:rsid w:val="00ED6C40"/>
    <w:rsid w:val="00ED6E1B"/>
    <w:rsid w:val="00ED74E4"/>
    <w:rsid w:val="00ED768B"/>
    <w:rsid w:val="00ED7881"/>
    <w:rsid w:val="00ED78C3"/>
    <w:rsid w:val="00ED7963"/>
    <w:rsid w:val="00EE0880"/>
    <w:rsid w:val="00EE0CC6"/>
    <w:rsid w:val="00EE0FA3"/>
    <w:rsid w:val="00EE1049"/>
    <w:rsid w:val="00EE14B9"/>
    <w:rsid w:val="00EE1C95"/>
    <w:rsid w:val="00EE1D04"/>
    <w:rsid w:val="00EE1FCC"/>
    <w:rsid w:val="00EE2431"/>
    <w:rsid w:val="00EE24A6"/>
    <w:rsid w:val="00EE2BB3"/>
    <w:rsid w:val="00EE33E0"/>
    <w:rsid w:val="00EE35D7"/>
    <w:rsid w:val="00EE3EA7"/>
    <w:rsid w:val="00EE43E9"/>
    <w:rsid w:val="00EE5C6F"/>
    <w:rsid w:val="00EE5E9E"/>
    <w:rsid w:val="00EE5F9D"/>
    <w:rsid w:val="00EE629D"/>
    <w:rsid w:val="00EE6644"/>
    <w:rsid w:val="00EE66A8"/>
    <w:rsid w:val="00EE699A"/>
    <w:rsid w:val="00EE6B24"/>
    <w:rsid w:val="00EE6D9C"/>
    <w:rsid w:val="00EE7175"/>
    <w:rsid w:val="00EE7994"/>
    <w:rsid w:val="00EE7C4A"/>
    <w:rsid w:val="00EE7D50"/>
    <w:rsid w:val="00EF00DF"/>
    <w:rsid w:val="00EF056B"/>
    <w:rsid w:val="00EF0C2B"/>
    <w:rsid w:val="00EF1131"/>
    <w:rsid w:val="00EF191A"/>
    <w:rsid w:val="00EF23F1"/>
    <w:rsid w:val="00EF2C5D"/>
    <w:rsid w:val="00EF2D36"/>
    <w:rsid w:val="00EF2E7D"/>
    <w:rsid w:val="00EF2E88"/>
    <w:rsid w:val="00EF2E8D"/>
    <w:rsid w:val="00EF2F56"/>
    <w:rsid w:val="00EF344C"/>
    <w:rsid w:val="00EF368F"/>
    <w:rsid w:val="00EF3BBF"/>
    <w:rsid w:val="00EF4596"/>
    <w:rsid w:val="00EF47B2"/>
    <w:rsid w:val="00EF4965"/>
    <w:rsid w:val="00EF506D"/>
    <w:rsid w:val="00EF5C91"/>
    <w:rsid w:val="00EF6417"/>
    <w:rsid w:val="00EF6FE8"/>
    <w:rsid w:val="00EF7B23"/>
    <w:rsid w:val="00F002B8"/>
    <w:rsid w:val="00F0030F"/>
    <w:rsid w:val="00F0081E"/>
    <w:rsid w:val="00F0096F"/>
    <w:rsid w:val="00F00B0F"/>
    <w:rsid w:val="00F010E8"/>
    <w:rsid w:val="00F0114F"/>
    <w:rsid w:val="00F015DD"/>
    <w:rsid w:val="00F0177F"/>
    <w:rsid w:val="00F01A80"/>
    <w:rsid w:val="00F02724"/>
    <w:rsid w:val="00F027F5"/>
    <w:rsid w:val="00F0287D"/>
    <w:rsid w:val="00F02F34"/>
    <w:rsid w:val="00F03042"/>
    <w:rsid w:val="00F03059"/>
    <w:rsid w:val="00F0368D"/>
    <w:rsid w:val="00F03EFC"/>
    <w:rsid w:val="00F03FB2"/>
    <w:rsid w:val="00F03FB8"/>
    <w:rsid w:val="00F04049"/>
    <w:rsid w:val="00F04054"/>
    <w:rsid w:val="00F04D10"/>
    <w:rsid w:val="00F056B9"/>
    <w:rsid w:val="00F0570A"/>
    <w:rsid w:val="00F058E4"/>
    <w:rsid w:val="00F059D1"/>
    <w:rsid w:val="00F05ABE"/>
    <w:rsid w:val="00F05DD3"/>
    <w:rsid w:val="00F05F8B"/>
    <w:rsid w:val="00F06151"/>
    <w:rsid w:val="00F06CB8"/>
    <w:rsid w:val="00F0757D"/>
    <w:rsid w:val="00F07857"/>
    <w:rsid w:val="00F1033F"/>
    <w:rsid w:val="00F10601"/>
    <w:rsid w:val="00F1078E"/>
    <w:rsid w:val="00F1108F"/>
    <w:rsid w:val="00F11548"/>
    <w:rsid w:val="00F1166A"/>
    <w:rsid w:val="00F11808"/>
    <w:rsid w:val="00F119C9"/>
    <w:rsid w:val="00F11CB6"/>
    <w:rsid w:val="00F121BB"/>
    <w:rsid w:val="00F122F3"/>
    <w:rsid w:val="00F12649"/>
    <w:rsid w:val="00F12700"/>
    <w:rsid w:val="00F129D8"/>
    <w:rsid w:val="00F141AE"/>
    <w:rsid w:val="00F1459B"/>
    <w:rsid w:val="00F14874"/>
    <w:rsid w:val="00F153FB"/>
    <w:rsid w:val="00F15407"/>
    <w:rsid w:val="00F15609"/>
    <w:rsid w:val="00F15E80"/>
    <w:rsid w:val="00F16633"/>
    <w:rsid w:val="00F169D3"/>
    <w:rsid w:val="00F16AC5"/>
    <w:rsid w:val="00F16E1E"/>
    <w:rsid w:val="00F202FF"/>
    <w:rsid w:val="00F20B49"/>
    <w:rsid w:val="00F20CFA"/>
    <w:rsid w:val="00F21545"/>
    <w:rsid w:val="00F219DD"/>
    <w:rsid w:val="00F21B8E"/>
    <w:rsid w:val="00F21C4D"/>
    <w:rsid w:val="00F220DA"/>
    <w:rsid w:val="00F22B71"/>
    <w:rsid w:val="00F22D71"/>
    <w:rsid w:val="00F23280"/>
    <w:rsid w:val="00F2384A"/>
    <w:rsid w:val="00F23861"/>
    <w:rsid w:val="00F238BA"/>
    <w:rsid w:val="00F23D1F"/>
    <w:rsid w:val="00F240F8"/>
    <w:rsid w:val="00F2415C"/>
    <w:rsid w:val="00F24556"/>
    <w:rsid w:val="00F250B4"/>
    <w:rsid w:val="00F25219"/>
    <w:rsid w:val="00F253E0"/>
    <w:rsid w:val="00F253E1"/>
    <w:rsid w:val="00F25B7D"/>
    <w:rsid w:val="00F25D0F"/>
    <w:rsid w:val="00F26467"/>
    <w:rsid w:val="00F2775D"/>
    <w:rsid w:val="00F278C1"/>
    <w:rsid w:val="00F302A4"/>
    <w:rsid w:val="00F30439"/>
    <w:rsid w:val="00F31000"/>
    <w:rsid w:val="00F3138E"/>
    <w:rsid w:val="00F313CB"/>
    <w:rsid w:val="00F315B4"/>
    <w:rsid w:val="00F31E12"/>
    <w:rsid w:val="00F3259C"/>
    <w:rsid w:val="00F32BC7"/>
    <w:rsid w:val="00F33052"/>
    <w:rsid w:val="00F3319C"/>
    <w:rsid w:val="00F332FD"/>
    <w:rsid w:val="00F333D3"/>
    <w:rsid w:val="00F3373B"/>
    <w:rsid w:val="00F3380B"/>
    <w:rsid w:val="00F33C10"/>
    <w:rsid w:val="00F33FFF"/>
    <w:rsid w:val="00F34192"/>
    <w:rsid w:val="00F343ED"/>
    <w:rsid w:val="00F34B86"/>
    <w:rsid w:val="00F34BAF"/>
    <w:rsid w:val="00F35381"/>
    <w:rsid w:val="00F360A4"/>
    <w:rsid w:val="00F36159"/>
    <w:rsid w:val="00F364CD"/>
    <w:rsid w:val="00F3698F"/>
    <w:rsid w:val="00F36E3D"/>
    <w:rsid w:val="00F37308"/>
    <w:rsid w:val="00F37348"/>
    <w:rsid w:val="00F3777F"/>
    <w:rsid w:val="00F3796A"/>
    <w:rsid w:val="00F37C12"/>
    <w:rsid w:val="00F37F1A"/>
    <w:rsid w:val="00F40015"/>
    <w:rsid w:val="00F40177"/>
    <w:rsid w:val="00F4019D"/>
    <w:rsid w:val="00F40713"/>
    <w:rsid w:val="00F409F3"/>
    <w:rsid w:val="00F409F7"/>
    <w:rsid w:val="00F417AD"/>
    <w:rsid w:val="00F41B90"/>
    <w:rsid w:val="00F41BFD"/>
    <w:rsid w:val="00F424A3"/>
    <w:rsid w:val="00F4302E"/>
    <w:rsid w:val="00F4305D"/>
    <w:rsid w:val="00F43ED4"/>
    <w:rsid w:val="00F44054"/>
    <w:rsid w:val="00F4406C"/>
    <w:rsid w:val="00F4421E"/>
    <w:rsid w:val="00F44391"/>
    <w:rsid w:val="00F44490"/>
    <w:rsid w:val="00F454B4"/>
    <w:rsid w:val="00F456F6"/>
    <w:rsid w:val="00F45D41"/>
    <w:rsid w:val="00F45F05"/>
    <w:rsid w:val="00F4660A"/>
    <w:rsid w:val="00F4670A"/>
    <w:rsid w:val="00F46EAA"/>
    <w:rsid w:val="00F47811"/>
    <w:rsid w:val="00F47A71"/>
    <w:rsid w:val="00F505F3"/>
    <w:rsid w:val="00F50636"/>
    <w:rsid w:val="00F5069E"/>
    <w:rsid w:val="00F50ADD"/>
    <w:rsid w:val="00F51736"/>
    <w:rsid w:val="00F51A35"/>
    <w:rsid w:val="00F51F3A"/>
    <w:rsid w:val="00F5275B"/>
    <w:rsid w:val="00F529B2"/>
    <w:rsid w:val="00F52A95"/>
    <w:rsid w:val="00F52B2D"/>
    <w:rsid w:val="00F52CD0"/>
    <w:rsid w:val="00F53269"/>
    <w:rsid w:val="00F53D01"/>
    <w:rsid w:val="00F53EF0"/>
    <w:rsid w:val="00F54537"/>
    <w:rsid w:val="00F54959"/>
    <w:rsid w:val="00F549D8"/>
    <w:rsid w:val="00F5603B"/>
    <w:rsid w:val="00F5614D"/>
    <w:rsid w:val="00F569BA"/>
    <w:rsid w:val="00F56C3E"/>
    <w:rsid w:val="00F5720D"/>
    <w:rsid w:val="00F57AEC"/>
    <w:rsid w:val="00F57D5D"/>
    <w:rsid w:val="00F603D4"/>
    <w:rsid w:val="00F60406"/>
    <w:rsid w:val="00F60627"/>
    <w:rsid w:val="00F60D6B"/>
    <w:rsid w:val="00F60F71"/>
    <w:rsid w:val="00F6166F"/>
    <w:rsid w:val="00F61830"/>
    <w:rsid w:val="00F6183D"/>
    <w:rsid w:val="00F61869"/>
    <w:rsid w:val="00F61923"/>
    <w:rsid w:val="00F61BAB"/>
    <w:rsid w:val="00F61FF7"/>
    <w:rsid w:val="00F62952"/>
    <w:rsid w:val="00F62DC0"/>
    <w:rsid w:val="00F62E21"/>
    <w:rsid w:val="00F62EB9"/>
    <w:rsid w:val="00F6343B"/>
    <w:rsid w:val="00F63467"/>
    <w:rsid w:val="00F63548"/>
    <w:rsid w:val="00F63DEB"/>
    <w:rsid w:val="00F64121"/>
    <w:rsid w:val="00F6427C"/>
    <w:rsid w:val="00F6451F"/>
    <w:rsid w:val="00F646C4"/>
    <w:rsid w:val="00F64A6C"/>
    <w:rsid w:val="00F64AF2"/>
    <w:rsid w:val="00F64CB3"/>
    <w:rsid w:val="00F64DAE"/>
    <w:rsid w:val="00F64E1B"/>
    <w:rsid w:val="00F64F71"/>
    <w:rsid w:val="00F6501A"/>
    <w:rsid w:val="00F65391"/>
    <w:rsid w:val="00F65851"/>
    <w:rsid w:val="00F65B67"/>
    <w:rsid w:val="00F65C93"/>
    <w:rsid w:val="00F666B5"/>
    <w:rsid w:val="00F67C68"/>
    <w:rsid w:val="00F67C85"/>
    <w:rsid w:val="00F67E88"/>
    <w:rsid w:val="00F70D4D"/>
    <w:rsid w:val="00F70F95"/>
    <w:rsid w:val="00F71458"/>
    <w:rsid w:val="00F718B6"/>
    <w:rsid w:val="00F71CE3"/>
    <w:rsid w:val="00F71D71"/>
    <w:rsid w:val="00F71E79"/>
    <w:rsid w:val="00F7209D"/>
    <w:rsid w:val="00F720A5"/>
    <w:rsid w:val="00F727C6"/>
    <w:rsid w:val="00F7283D"/>
    <w:rsid w:val="00F72D13"/>
    <w:rsid w:val="00F73B86"/>
    <w:rsid w:val="00F73CBD"/>
    <w:rsid w:val="00F73E45"/>
    <w:rsid w:val="00F73F84"/>
    <w:rsid w:val="00F7406E"/>
    <w:rsid w:val="00F7408A"/>
    <w:rsid w:val="00F74267"/>
    <w:rsid w:val="00F74687"/>
    <w:rsid w:val="00F74FC1"/>
    <w:rsid w:val="00F7534D"/>
    <w:rsid w:val="00F75B8E"/>
    <w:rsid w:val="00F75E97"/>
    <w:rsid w:val="00F7606A"/>
    <w:rsid w:val="00F76676"/>
    <w:rsid w:val="00F766AA"/>
    <w:rsid w:val="00F76AE3"/>
    <w:rsid w:val="00F77170"/>
    <w:rsid w:val="00F77672"/>
    <w:rsid w:val="00F77AE4"/>
    <w:rsid w:val="00F77B47"/>
    <w:rsid w:val="00F77C35"/>
    <w:rsid w:val="00F77E0A"/>
    <w:rsid w:val="00F80271"/>
    <w:rsid w:val="00F81106"/>
    <w:rsid w:val="00F825B8"/>
    <w:rsid w:val="00F82E9C"/>
    <w:rsid w:val="00F8301C"/>
    <w:rsid w:val="00F83448"/>
    <w:rsid w:val="00F83622"/>
    <w:rsid w:val="00F84478"/>
    <w:rsid w:val="00F84A05"/>
    <w:rsid w:val="00F84EDC"/>
    <w:rsid w:val="00F84FC7"/>
    <w:rsid w:val="00F85087"/>
    <w:rsid w:val="00F85475"/>
    <w:rsid w:val="00F854AA"/>
    <w:rsid w:val="00F85739"/>
    <w:rsid w:val="00F85846"/>
    <w:rsid w:val="00F859AB"/>
    <w:rsid w:val="00F85D12"/>
    <w:rsid w:val="00F85EEE"/>
    <w:rsid w:val="00F866A8"/>
    <w:rsid w:val="00F867C4"/>
    <w:rsid w:val="00F86B08"/>
    <w:rsid w:val="00F86CD1"/>
    <w:rsid w:val="00F86D65"/>
    <w:rsid w:val="00F878F2"/>
    <w:rsid w:val="00F87FAD"/>
    <w:rsid w:val="00F905C8"/>
    <w:rsid w:val="00F912E1"/>
    <w:rsid w:val="00F915B3"/>
    <w:rsid w:val="00F92159"/>
    <w:rsid w:val="00F921FF"/>
    <w:rsid w:val="00F922DD"/>
    <w:rsid w:val="00F92A16"/>
    <w:rsid w:val="00F92FE0"/>
    <w:rsid w:val="00F933AE"/>
    <w:rsid w:val="00F93604"/>
    <w:rsid w:val="00F9385D"/>
    <w:rsid w:val="00F93AEF"/>
    <w:rsid w:val="00F93D6F"/>
    <w:rsid w:val="00F94A05"/>
    <w:rsid w:val="00F94A99"/>
    <w:rsid w:val="00F94CA9"/>
    <w:rsid w:val="00F94DAB"/>
    <w:rsid w:val="00F95178"/>
    <w:rsid w:val="00F953A1"/>
    <w:rsid w:val="00F9548E"/>
    <w:rsid w:val="00F9555E"/>
    <w:rsid w:val="00F956A3"/>
    <w:rsid w:val="00F957D3"/>
    <w:rsid w:val="00F95CF2"/>
    <w:rsid w:val="00F95E19"/>
    <w:rsid w:val="00F95F37"/>
    <w:rsid w:val="00F960FF"/>
    <w:rsid w:val="00F965DE"/>
    <w:rsid w:val="00F96EAA"/>
    <w:rsid w:val="00F9718E"/>
    <w:rsid w:val="00F9739C"/>
    <w:rsid w:val="00F9739E"/>
    <w:rsid w:val="00F9776F"/>
    <w:rsid w:val="00F97896"/>
    <w:rsid w:val="00F97CF5"/>
    <w:rsid w:val="00FA03BD"/>
    <w:rsid w:val="00FA0928"/>
    <w:rsid w:val="00FA099C"/>
    <w:rsid w:val="00FA0F87"/>
    <w:rsid w:val="00FA1AD3"/>
    <w:rsid w:val="00FA24A3"/>
    <w:rsid w:val="00FA27BB"/>
    <w:rsid w:val="00FA2C4E"/>
    <w:rsid w:val="00FA3154"/>
    <w:rsid w:val="00FA39C9"/>
    <w:rsid w:val="00FA3D40"/>
    <w:rsid w:val="00FA3DC5"/>
    <w:rsid w:val="00FA41D4"/>
    <w:rsid w:val="00FA48A7"/>
    <w:rsid w:val="00FA4E3F"/>
    <w:rsid w:val="00FA6506"/>
    <w:rsid w:val="00FA674F"/>
    <w:rsid w:val="00FA7727"/>
    <w:rsid w:val="00FA7DB5"/>
    <w:rsid w:val="00FB0940"/>
    <w:rsid w:val="00FB0EE4"/>
    <w:rsid w:val="00FB1033"/>
    <w:rsid w:val="00FB1A01"/>
    <w:rsid w:val="00FB1A25"/>
    <w:rsid w:val="00FB1D19"/>
    <w:rsid w:val="00FB1F1B"/>
    <w:rsid w:val="00FB212C"/>
    <w:rsid w:val="00FB2D61"/>
    <w:rsid w:val="00FB3806"/>
    <w:rsid w:val="00FB3E88"/>
    <w:rsid w:val="00FB5923"/>
    <w:rsid w:val="00FB5E63"/>
    <w:rsid w:val="00FB5F47"/>
    <w:rsid w:val="00FB6678"/>
    <w:rsid w:val="00FB6700"/>
    <w:rsid w:val="00FB6810"/>
    <w:rsid w:val="00FB6918"/>
    <w:rsid w:val="00FB6A1C"/>
    <w:rsid w:val="00FB7513"/>
    <w:rsid w:val="00FB79B1"/>
    <w:rsid w:val="00FC01D1"/>
    <w:rsid w:val="00FC0FBA"/>
    <w:rsid w:val="00FC1441"/>
    <w:rsid w:val="00FC1E81"/>
    <w:rsid w:val="00FC1F63"/>
    <w:rsid w:val="00FC1FEC"/>
    <w:rsid w:val="00FC238E"/>
    <w:rsid w:val="00FC246D"/>
    <w:rsid w:val="00FC2EB2"/>
    <w:rsid w:val="00FC36E8"/>
    <w:rsid w:val="00FC3724"/>
    <w:rsid w:val="00FC39A8"/>
    <w:rsid w:val="00FC3B3B"/>
    <w:rsid w:val="00FC3C0C"/>
    <w:rsid w:val="00FC3C60"/>
    <w:rsid w:val="00FC4118"/>
    <w:rsid w:val="00FC441E"/>
    <w:rsid w:val="00FC507A"/>
    <w:rsid w:val="00FC5773"/>
    <w:rsid w:val="00FC5938"/>
    <w:rsid w:val="00FC5C45"/>
    <w:rsid w:val="00FC5F45"/>
    <w:rsid w:val="00FC6017"/>
    <w:rsid w:val="00FC6A4F"/>
    <w:rsid w:val="00FC6D07"/>
    <w:rsid w:val="00FC6D4C"/>
    <w:rsid w:val="00FC7544"/>
    <w:rsid w:val="00FC7815"/>
    <w:rsid w:val="00FC79A0"/>
    <w:rsid w:val="00FC79B3"/>
    <w:rsid w:val="00FC7C07"/>
    <w:rsid w:val="00FC7CF9"/>
    <w:rsid w:val="00FD025C"/>
    <w:rsid w:val="00FD0512"/>
    <w:rsid w:val="00FD08B3"/>
    <w:rsid w:val="00FD09BD"/>
    <w:rsid w:val="00FD0C70"/>
    <w:rsid w:val="00FD0F70"/>
    <w:rsid w:val="00FD2086"/>
    <w:rsid w:val="00FD2FE5"/>
    <w:rsid w:val="00FD340A"/>
    <w:rsid w:val="00FD36D4"/>
    <w:rsid w:val="00FD3828"/>
    <w:rsid w:val="00FD3CD3"/>
    <w:rsid w:val="00FD3D94"/>
    <w:rsid w:val="00FD46F2"/>
    <w:rsid w:val="00FD4A58"/>
    <w:rsid w:val="00FD4FFC"/>
    <w:rsid w:val="00FD5397"/>
    <w:rsid w:val="00FD5415"/>
    <w:rsid w:val="00FD5499"/>
    <w:rsid w:val="00FD5784"/>
    <w:rsid w:val="00FD5F54"/>
    <w:rsid w:val="00FD614C"/>
    <w:rsid w:val="00FD69A9"/>
    <w:rsid w:val="00FD76D4"/>
    <w:rsid w:val="00FD76FD"/>
    <w:rsid w:val="00FD7805"/>
    <w:rsid w:val="00FD792B"/>
    <w:rsid w:val="00FD7A2A"/>
    <w:rsid w:val="00FD7E9E"/>
    <w:rsid w:val="00FE023B"/>
    <w:rsid w:val="00FE0260"/>
    <w:rsid w:val="00FE052C"/>
    <w:rsid w:val="00FE074E"/>
    <w:rsid w:val="00FE0A10"/>
    <w:rsid w:val="00FE0FAA"/>
    <w:rsid w:val="00FE11B4"/>
    <w:rsid w:val="00FE1861"/>
    <w:rsid w:val="00FE1B53"/>
    <w:rsid w:val="00FE2113"/>
    <w:rsid w:val="00FE21E8"/>
    <w:rsid w:val="00FE28D2"/>
    <w:rsid w:val="00FE3742"/>
    <w:rsid w:val="00FE39E5"/>
    <w:rsid w:val="00FE3B2E"/>
    <w:rsid w:val="00FE427F"/>
    <w:rsid w:val="00FE5073"/>
    <w:rsid w:val="00FE5216"/>
    <w:rsid w:val="00FE5E47"/>
    <w:rsid w:val="00FE600C"/>
    <w:rsid w:val="00FE607F"/>
    <w:rsid w:val="00FE7192"/>
    <w:rsid w:val="00FE72B9"/>
    <w:rsid w:val="00FF053F"/>
    <w:rsid w:val="00FF06D5"/>
    <w:rsid w:val="00FF0BFD"/>
    <w:rsid w:val="00FF0DEC"/>
    <w:rsid w:val="00FF143F"/>
    <w:rsid w:val="00FF1469"/>
    <w:rsid w:val="00FF1508"/>
    <w:rsid w:val="00FF1846"/>
    <w:rsid w:val="00FF1899"/>
    <w:rsid w:val="00FF1B3C"/>
    <w:rsid w:val="00FF1BD3"/>
    <w:rsid w:val="00FF1CE0"/>
    <w:rsid w:val="00FF2396"/>
    <w:rsid w:val="00FF2EA3"/>
    <w:rsid w:val="00FF32BD"/>
    <w:rsid w:val="00FF348F"/>
    <w:rsid w:val="00FF371B"/>
    <w:rsid w:val="00FF3CD5"/>
    <w:rsid w:val="00FF47EE"/>
    <w:rsid w:val="00FF49DC"/>
    <w:rsid w:val="00FF4F23"/>
    <w:rsid w:val="00FF4F31"/>
    <w:rsid w:val="00FF52CA"/>
    <w:rsid w:val="00FF58CB"/>
    <w:rsid w:val="00FF5CDE"/>
    <w:rsid w:val="00FF5F78"/>
    <w:rsid w:val="00FF613B"/>
    <w:rsid w:val="00FF68CD"/>
    <w:rsid w:val="00FF6E30"/>
    <w:rsid w:val="00FF7510"/>
    <w:rsid w:val="00FF7882"/>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paragraph" w:styleId="Ttulo3">
    <w:name w:val="heading 3"/>
    <w:basedOn w:val="Normal"/>
    <w:next w:val="Normal"/>
    <w:link w:val="Ttulo3Car"/>
    <w:uiPriority w:val="9"/>
    <w:semiHidden/>
    <w:unhideWhenUsed/>
    <w:qFormat/>
    <w:rsid w:val="00A12FA7"/>
    <w:pPr>
      <w:keepNext/>
      <w:keepLines/>
      <w:spacing w:before="40"/>
      <w:outlineLvl w:val="2"/>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character" w:customStyle="1" w:styleId="Ttulo3Car">
    <w:name w:val="Título 3 Car"/>
    <w:basedOn w:val="Fuentedeprrafopredeter"/>
    <w:link w:val="Ttulo3"/>
    <w:uiPriority w:val="9"/>
    <w:semiHidden/>
    <w:rsid w:val="00A12FA7"/>
    <w:rPr>
      <w:rFonts w:asciiTheme="majorHAnsi" w:eastAsiaTheme="majorEastAsia" w:hAnsiTheme="majorHAnsi" w:cstheme="majorBidi"/>
      <w:color w:val="1F3763" w:themeColor="accent1" w:themeShade="7F"/>
      <w:sz w:val="24"/>
      <w:szCs w:val="24"/>
      <w:lang w:eastAsia="es-ES"/>
    </w:rPr>
  </w:style>
  <w:style w:type="paragraph" w:styleId="Revisin">
    <w:name w:val="Revision"/>
    <w:hidden/>
    <w:uiPriority w:val="99"/>
    <w:semiHidden/>
    <w:rsid w:val="00624A22"/>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04664688">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2464737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2557</Words>
  <Characters>14069</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cp:revision>
  <dcterms:created xsi:type="dcterms:W3CDTF">2024-12-26T12:42:00Z</dcterms:created>
  <dcterms:modified xsi:type="dcterms:W3CDTF">2025-03-17T16:18:00Z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